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797D1" w14:textId="77777777" w:rsidR="00FB573D" w:rsidRPr="00A52C2C" w:rsidRDefault="00FB573D" w:rsidP="00776CE1">
      <w:pPr>
        <w:jc w:val="both"/>
      </w:pPr>
    </w:p>
    <w:p w14:paraId="08A7F563" w14:textId="77777777" w:rsidR="00FB573D" w:rsidRPr="00A52C2C" w:rsidRDefault="00FB573D" w:rsidP="00776CE1">
      <w:pPr>
        <w:jc w:val="both"/>
      </w:pPr>
    </w:p>
    <w:tbl>
      <w:tblPr>
        <w:tblStyle w:val="Grilledutableau"/>
        <w:tblW w:w="0" w:type="auto"/>
        <w:tblLook w:val="04A0" w:firstRow="1" w:lastRow="0" w:firstColumn="1" w:lastColumn="0" w:noHBand="0" w:noVBand="1"/>
      </w:tblPr>
      <w:tblGrid>
        <w:gridCol w:w="4114"/>
        <w:gridCol w:w="4182"/>
      </w:tblGrid>
      <w:tr w:rsidR="000706CE" w14:paraId="69AD1FE0" w14:textId="77777777" w:rsidTr="008D0339">
        <w:tc>
          <w:tcPr>
            <w:tcW w:w="4114" w:type="dxa"/>
            <w:tcBorders>
              <w:top w:val="single" w:sz="4" w:space="0" w:color="auto"/>
              <w:left w:val="single" w:sz="4" w:space="0" w:color="auto"/>
              <w:bottom w:val="nil"/>
              <w:right w:val="nil"/>
            </w:tcBorders>
          </w:tcPr>
          <w:p w14:paraId="637C0E82" w14:textId="77777777" w:rsidR="000706CE" w:rsidRDefault="000706CE" w:rsidP="00776CE1">
            <w:pPr>
              <w:jc w:val="both"/>
            </w:pPr>
            <w:r w:rsidRPr="00046002">
              <w:rPr>
                <w:b/>
                <w:noProof/>
                <w:sz w:val="28"/>
                <w:szCs w:val="28"/>
              </w:rPr>
              <w:drawing>
                <wp:inline distT="0" distB="0" distL="0" distR="0" wp14:anchorId="4A62CE73" wp14:editId="4B96DB95">
                  <wp:extent cx="1941095" cy="1070447"/>
                  <wp:effectExtent l="0" t="0" r="2540" b="0"/>
                  <wp:docPr id="198640780" name="Image 2"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40780" name="Image 2" descr="Une image contenant texte, Police, Graphique, graphisme&#10;&#10;Le contenu généré par l’IA peut êtr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9757" cy="1080739"/>
                          </a:xfrm>
                          <a:prstGeom prst="rect">
                            <a:avLst/>
                          </a:prstGeom>
                          <a:noFill/>
                          <a:ln>
                            <a:noFill/>
                          </a:ln>
                        </pic:spPr>
                      </pic:pic>
                    </a:graphicData>
                  </a:graphic>
                </wp:inline>
              </w:drawing>
            </w:r>
          </w:p>
        </w:tc>
        <w:tc>
          <w:tcPr>
            <w:tcW w:w="4182" w:type="dxa"/>
            <w:tcBorders>
              <w:top w:val="single" w:sz="4" w:space="0" w:color="auto"/>
              <w:left w:val="nil"/>
              <w:bottom w:val="nil"/>
              <w:right w:val="single" w:sz="4" w:space="0" w:color="auto"/>
            </w:tcBorders>
          </w:tcPr>
          <w:p w14:paraId="29457BDA" w14:textId="77777777" w:rsidR="000706CE" w:rsidRDefault="000706CE" w:rsidP="00776CE1">
            <w:pPr>
              <w:jc w:val="both"/>
            </w:pPr>
            <w:r>
              <w:rPr>
                <w:noProof/>
              </w:rPr>
              <w:drawing>
                <wp:inline distT="0" distB="0" distL="0" distR="0" wp14:anchorId="7572B9BE" wp14:editId="4D4CAD53">
                  <wp:extent cx="1267327" cy="1267327"/>
                  <wp:effectExtent l="0" t="0" r="9525" b="9525"/>
                  <wp:docPr id="932233101" name="Afbeelding 4"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728901" name="Afbeelding 4" descr="Afbeelding met tekst, Lettertype, Graphics, logo&#10;&#10;Door AI gegenereerde inhoud is mogelijk onjuis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92476" cy="1292476"/>
                          </a:xfrm>
                          <a:prstGeom prst="rect">
                            <a:avLst/>
                          </a:prstGeom>
                        </pic:spPr>
                      </pic:pic>
                    </a:graphicData>
                  </a:graphic>
                </wp:inline>
              </w:drawing>
            </w:r>
          </w:p>
        </w:tc>
      </w:tr>
      <w:tr w:rsidR="000706CE" w14:paraId="0F71013C" w14:textId="77777777" w:rsidTr="008D0339">
        <w:tc>
          <w:tcPr>
            <w:tcW w:w="4114" w:type="dxa"/>
            <w:tcBorders>
              <w:top w:val="nil"/>
              <w:left w:val="single" w:sz="4" w:space="0" w:color="auto"/>
              <w:bottom w:val="nil"/>
              <w:right w:val="nil"/>
            </w:tcBorders>
          </w:tcPr>
          <w:p w14:paraId="31ACD1BB" w14:textId="77777777" w:rsidR="000706CE" w:rsidRDefault="000706CE" w:rsidP="00776CE1">
            <w:pPr>
              <w:jc w:val="both"/>
            </w:pPr>
            <w:r>
              <w:rPr>
                <w:noProof/>
              </w:rPr>
              <w:t xml:space="preserve"> </w:t>
            </w:r>
            <w:r>
              <w:rPr>
                <w:noProof/>
              </w:rPr>
              <w:drawing>
                <wp:inline distT="0" distB="0" distL="0" distR="0" wp14:anchorId="11A23A5F" wp14:editId="17A61399">
                  <wp:extent cx="1684421" cy="1334979"/>
                  <wp:effectExtent l="0" t="0" r="0" b="0"/>
                  <wp:docPr id="1739647687" name="Afbeelding 6" descr="Afbeelding met Graphics, symbool, grafische vormgeving,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4888" name="Afbeelding 6" descr="Afbeelding met Graphics, symbool, grafische vormgeving, Lettertype&#10;&#10;Door AI gegenereerde inhoud is mogelijk onjuis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15387" cy="1359521"/>
                          </a:xfrm>
                          <a:prstGeom prst="rect">
                            <a:avLst/>
                          </a:prstGeom>
                        </pic:spPr>
                      </pic:pic>
                    </a:graphicData>
                  </a:graphic>
                </wp:inline>
              </w:drawing>
            </w:r>
          </w:p>
        </w:tc>
        <w:tc>
          <w:tcPr>
            <w:tcW w:w="4182" w:type="dxa"/>
            <w:tcBorders>
              <w:top w:val="nil"/>
              <w:left w:val="nil"/>
              <w:bottom w:val="nil"/>
              <w:right w:val="single" w:sz="4" w:space="0" w:color="auto"/>
            </w:tcBorders>
          </w:tcPr>
          <w:p w14:paraId="4DF6C85A" w14:textId="77777777" w:rsidR="000706CE" w:rsidRDefault="000706CE" w:rsidP="00776CE1">
            <w:pPr>
              <w:jc w:val="both"/>
            </w:pPr>
            <w:r>
              <w:rPr>
                <w:noProof/>
              </w:rPr>
              <w:drawing>
                <wp:inline distT="0" distB="0" distL="0" distR="0" wp14:anchorId="594A9A30" wp14:editId="1E0A19D4">
                  <wp:extent cx="1941971" cy="1138388"/>
                  <wp:effectExtent l="0" t="0" r="1270" b="5080"/>
                  <wp:docPr id="720488581" name="Afbeelding 5"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80051" name="Afbeelding 5" descr="Afbeelding met tekst, Lettertype, Graphics, ontwerp&#10;&#10;Door AI gegenereerde inhoud is mogelijk onjuis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63501" cy="1151009"/>
                          </a:xfrm>
                          <a:prstGeom prst="rect">
                            <a:avLst/>
                          </a:prstGeom>
                        </pic:spPr>
                      </pic:pic>
                    </a:graphicData>
                  </a:graphic>
                </wp:inline>
              </w:drawing>
            </w:r>
          </w:p>
        </w:tc>
      </w:tr>
      <w:tr w:rsidR="000706CE" w14:paraId="17E383A7" w14:textId="77777777" w:rsidTr="008D0339">
        <w:tc>
          <w:tcPr>
            <w:tcW w:w="4114" w:type="dxa"/>
            <w:tcBorders>
              <w:top w:val="nil"/>
              <w:left w:val="single" w:sz="4" w:space="0" w:color="auto"/>
              <w:bottom w:val="nil"/>
              <w:right w:val="nil"/>
            </w:tcBorders>
          </w:tcPr>
          <w:p w14:paraId="7D491AC8" w14:textId="77777777" w:rsidR="000706CE" w:rsidRDefault="000706CE" w:rsidP="00776CE1">
            <w:pPr>
              <w:jc w:val="both"/>
            </w:pPr>
            <w:r>
              <w:rPr>
                <w:noProof/>
              </w:rPr>
              <w:drawing>
                <wp:inline distT="0" distB="0" distL="0" distR="0" wp14:anchorId="048D8D32" wp14:editId="456E6CF6">
                  <wp:extent cx="2181726" cy="550577"/>
                  <wp:effectExtent l="0" t="0" r="9525" b="1905"/>
                  <wp:docPr id="688288693" name="Afbeelding 1"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663333" name="Afbeelding 1" descr="Afbeelding met Lettertype, tekst, Graphics, schermopname&#10;&#10;Door AI gegenereerde inhoud is mogelijk onjuis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39166" cy="565073"/>
                          </a:xfrm>
                          <a:prstGeom prst="rect">
                            <a:avLst/>
                          </a:prstGeom>
                        </pic:spPr>
                      </pic:pic>
                    </a:graphicData>
                  </a:graphic>
                </wp:inline>
              </w:drawing>
            </w:r>
          </w:p>
        </w:tc>
        <w:tc>
          <w:tcPr>
            <w:tcW w:w="4182" w:type="dxa"/>
            <w:tcBorders>
              <w:top w:val="nil"/>
              <w:left w:val="nil"/>
              <w:bottom w:val="nil"/>
              <w:right w:val="single" w:sz="4" w:space="0" w:color="auto"/>
            </w:tcBorders>
          </w:tcPr>
          <w:p w14:paraId="78956F80" w14:textId="77777777" w:rsidR="000706CE" w:rsidRDefault="000706CE" w:rsidP="00776CE1">
            <w:pPr>
              <w:jc w:val="both"/>
            </w:pPr>
            <w:r>
              <w:rPr>
                <w:noProof/>
              </w:rPr>
              <w:drawing>
                <wp:inline distT="0" distB="0" distL="0" distR="0" wp14:anchorId="3857033E" wp14:editId="7D242E3F">
                  <wp:extent cx="2518610" cy="535805"/>
                  <wp:effectExtent l="0" t="0" r="0" b="0"/>
                  <wp:docPr id="1580243705" name="Afbeelding 3" descr="Afbeelding met tekst,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44472" name="Afbeelding 3" descr="Afbeelding met tekst, Lettertype, schermopname&#10;&#10;Door AI gegenereerde inhoud is mogelijk onjuis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66855" cy="546069"/>
                          </a:xfrm>
                          <a:prstGeom prst="rect">
                            <a:avLst/>
                          </a:prstGeom>
                        </pic:spPr>
                      </pic:pic>
                    </a:graphicData>
                  </a:graphic>
                </wp:inline>
              </w:drawing>
            </w:r>
          </w:p>
        </w:tc>
      </w:tr>
      <w:tr w:rsidR="000706CE" w14:paraId="2655F348" w14:textId="77777777" w:rsidTr="001C67D1">
        <w:tc>
          <w:tcPr>
            <w:tcW w:w="8296" w:type="dxa"/>
            <w:gridSpan w:val="2"/>
            <w:tcBorders>
              <w:top w:val="nil"/>
              <w:left w:val="single" w:sz="4" w:space="0" w:color="auto"/>
              <w:bottom w:val="nil"/>
              <w:right w:val="single" w:sz="4" w:space="0" w:color="auto"/>
            </w:tcBorders>
          </w:tcPr>
          <w:p w14:paraId="0E3E64C7" w14:textId="77777777" w:rsidR="000706CE" w:rsidRPr="00F55B83" w:rsidRDefault="000706CE" w:rsidP="00776CE1">
            <w:pPr>
              <w:jc w:val="both"/>
              <w:rPr>
                <w:rFonts w:ascii="Arial" w:hAnsi="Arial" w:cs="Arial"/>
                <w:b/>
                <w:bCs/>
                <w:sz w:val="18"/>
                <w:szCs w:val="18"/>
              </w:rPr>
            </w:pPr>
            <w:r>
              <w:rPr>
                <w:rFonts w:ascii="Arial" w:hAnsi="Arial" w:cs="Arial"/>
                <w:b/>
                <w:bCs/>
                <w:sz w:val="20"/>
                <w:szCs w:val="20"/>
              </w:rPr>
              <w:br/>
            </w:r>
            <w:r w:rsidRPr="00F55B83">
              <w:rPr>
                <w:rFonts w:ascii="Arial" w:hAnsi="Arial" w:cs="Arial"/>
                <w:b/>
                <w:bCs/>
                <w:sz w:val="18"/>
                <w:szCs w:val="18"/>
              </w:rPr>
              <w:t xml:space="preserve">Conseil consultatif des personnes en situation de handicap </w:t>
            </w:r>
            <w:r>
              <w:rPr>
                <w:rFonts w:ascii="Arial" w:hAnsi="Arial" w:cs="Arial"/>
                <w:b/>
                <w:bCs/>
                <w:sz w:val="18"/>
                <w:szCs w:val="18"/>
              </w:rPr>
              <w:t xml:space="preserve">en </w:t>
            </w:r>
            <w:r w:rsidRPr="00F55B83">
              <w:rPr>
                <w:rFonts w:ascii="Arial" w:hAnsi="Arial" w:cs="Arial"/>
                <w:b/>
                <w:bCs/>
                <w:sz w:val="18"/>
                <w:szCs w:val="18"/>
              </w:rPr>
              <w:t>Communauté française</w:t>
            </w:r>
          </w:p>
          <w:p w14:paraId="0AACE83C" w14:textId="77777777" w:rsidR="000706CE" w:rsidRDefault="000706CE" w:rsidP="00776CE1">
            <w:pPr>
              <w:jc w:val="both"/>
            </w:pPr>
          </w:p>
        </w:tc>
      </w:tr>
      <w:tr w:rsidR="001C67D1" w14:paraId="379D5EE9" w14:textId="77777777" w:rsidTr="008D0339">
        <w:tc>
          <w:tcPr>
            <w:tcW w:w="8296" w:type="dxa"/>
            <w:gridSpan w:val="2"/>
            <w:tcBorders>
              <w:top w:val="nil"/>
              <w:left w:val="single" w:sz="4" w:space="0" w:color="auto"/>
              <w:bottom w:val="single" w:sz="4" w:space="0" w:color="auto"/>
              <w:right w:val="single" w:sz="4" w:space="0" w:color="auto"/>
            </w:tcBorders>
          </w:tcPr>
          <w:p w14:paraId="0E21894F" w14:textId="77777777" w:rsidR="001C67D1" w:rsidRDefault="001C67D1" w:rsidP="00776CE1">
            <w:pPr>
              <w:jc w:val="both"/>
              <w:rPr>
                <w:rFonts w:ascii="Arial" w:hAnsi="Arial" w:cs="Arial"/>
                <w:b/>
                <w:bCs/>
                <w:sz w:val="20"/>
                <w:szCs w:val="20"/>
              </w:rPr>
            </w:pPr>
          </w:p>
        </w:tc>
      </w:tr>
    </w:tbl>
    <w:p w14:paraId="0D21CD40" w14:textId="77777777" w:rsidR="001C67D1" w:rsidRDefault="001C67D1" w:rsidP="00496C00">
      <w:pPr>
        <w:spacing w:after="120"/>
        <w:jc w:val="both"/>
      </w:pPr>
    </w:p>
    <w:p w14:paraId="27602498" w14:textId="508CC7A2" w:rsidR="00A83CDC" w:rsidRDefault="00DA7478" w:rsidP="00496C00">
      <w:pPr>
        <w:spacing w:after="120"/>
        <w:jc w:val="both"/>
      </w:pPr>
      <w:r>
        <w:t>Avis n° 20</w:t>
      </w:r>
      <w:r w:rsidR="00672A63">
        <w:t>2</w:t>
      </w:r>
      <w:r w:rsidR="00D256C2">
        <w:t>5/</w:t>
      </w:r>
      <w:ins w:id="0" w:author="Magritte Olivier" w:date="2025-09-10T09:09:00Z" w16du:dateUtc="2025-09-10T07:09:00Z">
        <w:r w:rsidR="00D1460A">
          <w:t>20</w:t>
        </w:r>
      </w:ins>
      <w:r w:rsidR="000706CE">
        <w:t xml:space="preserve"> </w:t>
      </w:r>
      <w:r w:rsidR="00E20CA8">
        <w:t xml:space="preserve">du Conseil Supérieur National des Personnes Handicapées (CSNPH) </w:t>
      </w:r>
      <w:r w:rsidR="00AA2491">
        <w:t xml:space="preserve">et de la </w:t>
      </w:r>
      <w:r w:rsidR="00FC6414">
        <w:t>Plateforme</w:t>
      </w:r>
      <w:r w:rsidR="00AA2491">
        <w:t xml:space="preserve"> des conseils d’avis </w:t>
      </w:r>
      <w:r w:rsidR="00AF231F">
        <w:t xml:space="preserve">handicap </w:t>
      </w:r>
      <w:r w:rsidR="00AA2491">
        <w:t>(ci-après « </w:t>
      </w:r>
      <w:r w:rsidR="00DC7E3C">
        <w:t>P</w:t>
      </w:r>
      <w:r w:rsidR="00FC6414">
        <w:t>lateforme</w:t>
      </w:r>
      <w:r w:rsidR="00AA2491">
        <w:t xml:space="preserve"> ») </w:t>
      </w:r>
      <w:r w:rsidR="00A83CDC">
        <w:t xml:space="preserve">relatif à </w:t>
      </w:r>
      <w:r w:rsidR="000706CE">
        <w:t xml:space="preserve">l’impact </w:t>
      </w:r>
      <w:r w:rsidR="000706CE" w:rsidRPr="00776CE1">
        <w:rPr>
          <w:szCs w:val="22"/>
        </w:rPr>
        <w:t>des</w:t>
      </w:r>
      <w:r w:rsidR="000706CE">
        <w:t xml:space="preserve"> réformes fédérales en matière d’emploi sur les personnes en situation de handicap.</w:t>
      </w:r>
    </w:p>
    <w:p w14:paraId="49E995E3" w14:textId="77777777" w:rsidR="00090E69" w:rsidRPr="00A52C2C" w:rsidRDefault="00090E69" w:rsidP="00496C00">
      <w:pPr>
        <w:spacing w:after="120"/>
        <w:jc w:val="both"/>
      </w:pPr>
    </w:p>
    <w:p w14:paraId="31154EE0" w14:textId="584EBCB2" w:rsidR="001E791A" w:rsidRPr="00090E69" w:rsidRDefault="001E791A" w:rsidP="00496C00">
      <w:pPr>
        <w:jc w:val="both"/>
      </w:pPr>
      <w:r w:rsidRPr="00A52C2C">
        <w:t xml:space="preserve">Avis </w:t>
      </w:r>
      <w:r w:rsidRPr="00090E69">
        <w:t xml:space="preserve">rendu au nom de la </w:t>
      </w:r>
      <w:r w:rsidR="00FC6414" w:rsidRPr="00090E69">
        <w:t>Plateforme</w:t>
      </w:r>
      <w:r w:rsidRPr="00090E69">
        <w:t xml:space="preserve"> </w:t>
      </w:r>
      <w:r w:rsidR="00AF231F" w:rsidRPr="00090E69">
        <w:t xml:space="preserve">et plus précisément </w:t>
      </w:r>
      <w:r w:rsidRPr="00090E69">
        <w:t xml:space="preserve">: </w:t>
      </w:r>
    </w:p>
    <w:p w14:paraId="2C3DCA85" w14:textId="04B567C6" w:rsidR="001E791A" w:rsidRPr="00090E69" w:rsidRDefault="005536BD" w:rsidP="00496C00">
      <w:pPr>
        <w:pStyle w:val="Paragraphedeliste"/>
        <w:numPr>
          <w:ilvl w:val="0"/>
          <w:numId w:val="6"/>
        </w:numPr>
        <w:jc w:val="both"/>
      </w:pPr>
      <w:r w:rsidRPr="00090E69">
        <w:t xml:space="preserve">Conseil </w:t>
      </w:r>
      <w:r w:rsidR="00CB534C">
        <w:t>c</w:t>
      </w:r>
      <w:r w:rsidRPr="00090E69">
        <w:t xml:space="preserve">onsultatif </w:t>
      </w:r>
      <w:r w:rsidR="00CB534C">
        <w:t>w</w:t>
      </w:r>
      <w:r w:rsidRPr="00090E69">
        <w:t xml:space="preserve">allon des </w:t>
      </w:r>
      <w:r w:rsidR="00CB534C">
        <w:t>p</w:t>
      </w:r>
      <w:r w:rsidRPr="00090E69">
        <w:t xml:space="preserve">ersonnes en situation de </w:t>
      </w:r>
      <w:r w:rsidR="00CB534C">
        <w:t>h</w:t>
      </w:r>
      <w:r w:rsidRPr="00090E69">
        <w:t>andicap</w:t>
      </w:r>
      <w:r w:rsidR="00B27989">
        <w:t xml:space="preserve"> </w:t>
      </w:r>
    </w:p>
    <w:p w14:paraId="36BACC92" w14:textId="232B2B0B" w:rsidR="005536BD" w:rsidRPr="00090E69" w:rsidRDefault="005536BD" w:rsidP="00496C00">
      <w:pPr>
        <w:pStyle w:val="Paragraphedeliste"/>
        <w:numPr>
          <w:ilvl w:val="0"/>
          <w:numId w:val="6"/>
        </w:numPr>
        <w:jc w:val="both"/>
        <w:rPr>
          <w:lang w:val="nl-BE"/>
        </w:rPr>
      </w:pPr>
      <w:r w:rsidRPr="00090E69">
        <w:rPr>
          <w:lang w:val="nl-BE"/>
        </w:rPr>
        <w:t>NOOZO</w:t>
      </w:r>
      <w:r w:rsidR="00432996" w:rsidRPr="00090E69">
        <w:rPr>
          <w:lang w:val="nl-BE"/>
        </w:rPr>
        <w:t xml:space="preserve"> – Vlaamse adviesraad voor en door personen met een handicap</w:t>
      </w:r>
    </w:p>
    <w:p w14:paraId="7ACC38B9" w14:textId="3E35F0E2" w:rsidR="005536BD" w:rsidRPr="00090E69" w:rsidRDefault="0095132B" w:rsidP="00496C00">
      <w:pPr>
        <w:pStyle w:val="Paragraphedeliste"/>
        <w:numPr>
          <w:ilvl w:val="0"/>
          <w:numId w:val="6"/>
        </w:numPr>
        <w:jc w:val="both"/>
      </w:pPr>
      <w:r w:rsidRPr="00090E69">
        <w:t xml:space="preserve">Conseil </w:t>
      </w:r>
      <w:r w:rsidR="00CB534C">
        <w:t>b</w:t>
      </w:r>
      <w:r w:rsidRPr="00090E69">
        <w:t xml:space="preserve">ruxellois des </w:t>
      </w:r>
      <w:r w:rsidR="00CB534C">
        <w:t>p</w:t>
      </w:r>
      <w:r w:rsidRPr="00090E69">
        <w:t>ersonnes en situation de handicap</w:t>
      </w:r>
    </w:p>
    <w:p w14:paraId="71B1D95D" w14:textId="5D7D330E" w:rsidR="00AF231F" w:rsidRPr="00090E69" w:rsidRDefault="00AF231F" w:rsidP="00496C00">
      <w:pPr>
        <w:pStyle w:val="Paragraphedeliste"/>
        <w:numPr>
          <w:ilvl w:val="0"/>
          <w:numId w:val="6"/>
        </w:numPr>
        <w:jc w:val="both"/>
      </w:pPr>
      <w:r w:rsidRPr="00090E69">
        <w:t xml:space="preserve">Conseil Supérieur National des Personnes Handicapées </w:t>
      </w:r>
    </w:p>
    <w:p w14:paraId="46A0972C" w14:textId="4CE289E4" w:rsidR="00AF231F" w:rsidRPr="00090E69" w:rsidRDefault="00AF231F" w:rsidP="00496C00">
      <w:pPr>
        <w:pStyle w:val="Paragraphedeliste"/>
        <w:numPr>
          <w:ilvl w:val="0"/>
          <w:numId w:val="6"/>
        </w:numPr>
        <w:jc w:val="both"/>
      </w:pPr>
      <w:r w:rsidRPr="00090E69">
        <w:t>Conseil consultatif des personnes en situation de handicap</w:t>
      </w:r>
      <w:r w:rsidR="00090E69" w:rsidRPr="00090E69">
        <w:t xml:space="preserve"> de la Communauté française</w:t>
      </w:r>
    </w:p>
    <w:p w14:paraId="5DEDEFFC" w14:textId="378110C5" w:rsidR="00AF231F" w:rsidRPr="00090E69" w:rsidRDefault="00090E69" w:rsidP="00496C00">
      <w:pPr>
        <w:pStyle w:val="Paragraphedeliste"/>
        <w:numPr>
          <w:ilvl w:val="0"/>
          <w:numId w:val="6"/>
        </w:numPr>
        <w:jc w:val="both"/>
        <w:rPr>
          <w:lang w:val="de-DE"/>
        </w:rPr>
      </w:pPr>
      <w:r w:rsidRPr="00090E69">
        <w:rPr>
          <w:lang w:val="de-DE"/>
        </w:rPr>
        <w:t xml:space="preserve">Beirat für Menschen mit Beeinträchtigung - </w:t>
      </w:r>
      <w:r w:rsidR="00AF231F" w:rsidRPr="00090E69">
        <w:rPr>
          <w:lang w:val="de-DE"/>
        </w:rPr>
        <w:t xml:space="preserve">Conseil de la </w:t>
      </w:r>
      <w:ins w:id="1" w:author="Magritte Olivier" w:date="2025-09-03T15:02:00Z" w16du:dateUtc="2025-09-03T13:02:00Z">
        <w:r w:rsidR="006F18CB">
          <w:rPr>
            <w:lang w:val="de-DE"/>
          </w:rPr>
          <w:t>C</w:t>
        </w:r>
      </w:ins>
      <w:r w:rsidR="00AF231F" w:rsidRPr="00090E69">
        <w:rPr>
          <w:lang w:val="de-DE"/>
        </w:rPr>
        <w:t>omm</w:t>
      </w:r>
      <w:r w:rsidRPr="00090E69">
        <w:rPr>
          <w:lang w:val="de-DE"/>
        </w:rPr>
        <w:t xml:space="preserve">unauté </w:t>
      </w:r>
      <w:proofErr w:type="spellStart"/>
      <w:r w:rsidRPr="00090E69">
        <w:rPr>
          <w:lang w:val="de-DE"/>
        </w:rPr>
        <w:t>germanophone</w:t>
      </w:r>
      <w:proofErr w:type="spellEnd"/>
    </w:p>
    <w:p w14:paraId="4A5A6742" w14:textId="1DD04B62" w:rsidR="00AF231F" w:rsidRPr="00090E69" w:rsidRDefault="00AF231F" w:rsidP="00496C00">
      <w:pPr>
        <w:pStyle w:val="Paragraphedeliste"/>
        <w:numPr>
          <w:ilvl w:val="0"/>
          <w:numId w:val="6"/>
        </w:numPr>
        <w:jc w:val="both"/>
      </w:pPr>
      <w:r w:rsidRPr="00090E69">
        <w:t xml:space="preserve">Belgian Disability Forum </w:t>
      </w:r>
    </w:p>
    <w:p w14:paraId="00B760FE" w14:textId="7D4E1D54" w:rsidR="0095132B" w:rsidRPr="00432996" w:rsidRDefault="00432996" w:rsidP="00496C00">
      <w:pPr>
        <w:pStyle w:val="Paragraphedeliste"/>
        <w:jc w:val="both"/>
      </w:pPr>
      <w:r w:rsidRPr="00432996">
        <w:t xml:space="preserve"> </w:t>
      </w:r>
    </w:p>
    <w:p w14:paraId="01D173CE" w14:textId="77777777" w:rsidR="00A83CDC" w:rsidRPr="00A52C2C" w:rsidRDefault="00A83CDC" w:rsidP="00496C00">
      <w:pPr>
        <w:ind w:left="720"/>
        <w:jc w:val="both"/>
      </w:pPr>
    </w:p>
    <w:p w14:paraId="5B546812" w14:textId="77777777" w:rsidR="00A83CDC" w:rsidRDefault="00A83CDC" w:rsidP="00496C00">
      <w:pPr>
        <w:ind w:left="720"/>
        <w:jc w:val="both"/>
      </w:pPr>
    </w:p>
    <w:p w14:paraId="66CBFF92" w14:textId="77777777" w:rsidR="00E80C7C" w:rsidRDefault="00E80C7C" w:rsidP="00496C00">
      <w:pPr>
        <w:ind w:left="720"/>
        <w:jc w:val="both"/>
      </w:pPr>
    </w:p>
    <w:p w14:paraId="5A4EF11A" w14:textId="77777777" w:rsidR="00E80C7C" w:rsidRDefault="00E80C7C" w:rsidP="00496C00">
      <w:pPr>
        <w:ind w:left="720"/>
        <w:jc w:val="both"/>
      </w:pPr>
    </w:p>
    <w:p w14:paraId="74513BF7" w14:textId="77777777" w:rsidR="00E80C7C" w:rsidRDefault="00E80C7C" w:rsidP="00496C00">
      <w:pPr>
        <w:ind w:left="720"/>
        <w:jc w:val="both"/>
      </w:pPr>
    </w:p>
    <w:p w14:paraId="2DF01F69" w14:textId="77777777" w:rsidR="00E80C7C" w:rsidRDefault="00E80C7C" w:rsidP="00496C00">
      <w:pPr>
        <w:ind w:left="720"/>
        <w:jc w:val="both"/>
      </w:pPr>
    </w:p>
    <w:p w14:paraId="1CC5F8A1" w14:textId="77777777" w:rsidR="00E80C7C" w:rsidRPr="00A52C2C" w:rsidRDefault="00E80C7C" w:rsidP="00496C00">
      <w:pPr>
        <w:ind w:left="720"/>
        <w:jc w:val="both"/>
      </w:pPr>
    </w:p>
    <w:p w14:paraId="50296A42" w14:textId="77777777" w:rsidR="00A83CDC" w:rsidRPr="00A52C2C" w:rsidRDefault="00A83CDC" w:rsidP="00496C00">
      <w:pPr>
        <w:ind w:left="720"/>
        <w:jc w:val="both"/>
      </w:pPr>
    </w:p>
    <w:p w14:paraId="5FDE5026" w14:textId="77777777" w:rsidR="00A8661A" w:rsidRPr="00776CE1" w:rsidRDefault="00A8661A" w:rsidP="00776CE1">
      <w:pPr>
        <w:pStyle w:val="Paragraphedeliste"/>
        <w:numPr>
          <w:ilvl w:val="0"/>
          <w:numId w:val="17"/>
        </w:numPr>
        <w:jc w:val="both"/>
        <w:outlineLvl w:val="0"/>
        <w:rPr>
          <w:b/>
          <w:u w:val="single"/>
        </w:rPr>
      </w:pPr>
      <w:r w:rsidRPr="00776CE1">
        <w:rPr>
          <w:b/>
          <w:u w:val="single"/>
        </w:rPr>
        <w:lastRenderedPageBreak/>
        <w:t xml:space="preserve">AVIS </w:t>
      </w:r>
      <w:r w:rsidR="004B2938" w:rsidRPr="00776CE1">
        <w:rPr>
          <w:b/>
          <w:u w:val="single"/>
        </w:rPr>
        <w:t xml:space="preserve">DESTINÉ </w:t>
      </w:r>
    </w:p>
    <w:p w14:paraId="6EB5AA67" w14:textId="77777777" w:rsidR="00A8661A" w:rsidRPr="00A52C2C" w:rsidRDefault="00A8661A" w:rsidP="00496C00">
      <w:pPr>
        <w:jc w:val="both"/>
        <w:rPr>
          <w:b/>
          <w:u w:val="single"/>
        </w:rPr>
      </w:pPr>
    </w:p>
    <w:p w14:paraId="5AF63C51" w14:textId="6D4654DF" w:rsidR="000706CE" w:rsidRPr="000706CE" w:rsidRDefault="000706CE" w:rsidP="00496C00">
      <w:pPr>
        <w:numPr>
          <w:ilvl w:val="1"/>
          <w:numId w:val="5"/>
        </w:numPr>
        <w:jc w:val="both"/>
        <w:outlineLvl w:val="1"/>
        <w:rPr>
          <w:b/>
          <w:u w:val="single"/>
        </w:rPr>
      </w:pPr>
      <w:r w:rsidRPr="00A52C2C">
        <w:t xml:space="preserve">Pour suite utile à </w:t>
      </w:r>
      <w:r>
        <w:t>Monsieur David Clarinval</w:t>
      </w:r>
      <w:r w:rsidRPr="00A52C2C">
        <w:t xml:space="preserve">, </w:t>
      </w:r>
      <w:r w:rsidRPr="000706CE">
        <w:t xml:space="preserve">Vice-premier </w:t>
      </w:r>
      <w:r w:rsidR="00917F47">
        <w:t>M</w:t>
      </w:r>
      <w:r w:rsidRPr="000706CE">
        <w:t xml:space="preserve">inistre et </w:t>
      </w:r>
      <w:r w:rsidR="00917F47">
        <w:t>M</w:t>
      </w:r>
      <w:r w:rsidRPr="000706CE">
        <w:t>inistre de l’Emploi, de l’Economie et de l’Agriculture</w:t>
      </w:r>
    </w:p>
    <w:p w14:paraId="31529B69" w14:textId="3E32DE48" w:rsidR="002E28BD" w:rsidRPr="002E28BD" w:rsidRDefault="00A8661A" w:rsidP="00496C00">
      <w:pPr>
        <w:numPr>
          <w:ilvl w:val="1"/>
          <w:numId w:val="5"/>
        </w:numPr>
        <w:jc w:val="both"/>
        <w:outlineLvl w:val="1"/>
        <w:rPr>
          <w:b/>
          <w:u w:val="single"/>
        </w:rPr>
      </w:pPr>
      <w:bookmarkStart w:id="2" w:name="_Hlk205906211"/>
      <w:r w:rsidRPr="00A52C2C">
        <w:t xml:space="preserve">Pour suite utile à </w:t>
      </w:r>
      <w:r w:rsidR="00CB534C">
        <w:t xml:space="preserve">Monsieur </w:t>
      </w:r>
      <w:r w:rsidR="00A45194" w:rsidRPr="00A52C2C">
        <w:t xml:space="preserve">Rob </w:t>
      </w:r>
      <w:proofErr w:type="spellStart"/>
      <w:r w:rsidR="00A45194" w:rsidRPr="00A52C2C">
        <w:t>Beenders</w:t>
      </w:r>
      <w:proofErr w:type="spellEnd"/>
      <w:r w:rsidR="00A45194" w:rsidRPr="00A52C2C">
        <w:t xml:space="preserve">, </w:t>
      </w:r>
      <w:r w:rsidR="00917F47">
        <w:t>M</w:t>
      </w:r>
      <w:r w:rsidR="00A45194" w:rsidRPr="00A52C2C">
        <w:t>inistre</w:t>
      </w:r>
      <w:r w:rsidR="00B27989">
        <w:t xml:space="preserve"> de la Protection des consommateurs, de la </w:t>
      </w:r>
      <w:r w:rsidR="00CB534C">
        <w:t>L</w:t>
      </w:r>
      <w:r w:rsidR="00B27989">
        <w:t xml:space="preserve">utte contre la </w:t>
      </w:r>
      <w:r w:rsidR="00CB534C">
        <w:t>F</w:t>
      </w:r>
      <w:r w:rsidR="00B27989">
        <w:t>raude sociale,</w:t>
      </w:r>
      <w:r w:rsidR="00A45194" w:rsidRPr="00A52C2C">
        <w:t xml:space="preserve"> de</w:t>
      </w:r>
      <w:r w:rsidR="00B27989">
        <w:t xml:space="preserve">s Personnes </w:t>
      </w:r>
      <w:r w:rsidR="00CB534C">
        <w:t>h</w:t>
      </w:r>
      <w:r w:rsidR="00B27989">
        <w:t xml:space="preserve">andicapées et de l’Egalite des </w:t>
      </w:r>
      <w:r w:rsidR="00CB534C">
        <w:t>c</w:t>
      </w:r>
      <w:r w:rsidR="00B27989">
        <w:t>hance</w:t>
      </w:r>
      <w:r w:rsidR="00CB534C">
        <w:t>s</w:t>
      </w:r>
    </w:p>
    <w:bookmarkEnd w:id="2"/>
    <w:p w14:paraId="118A9887" w14:textId="50FA2DA7" w:rsidR="00AF231F" w:rsidRPr="00AF231F" w:rsidRDefault="00AF231F" w:rsidP="00496C00">
      <w:pPr>
        <w:numPr>
          <w:ilvl w:val="1"/>
          <w:numId w:val="5"/>
        </w:numPr>
        <w:jc w:val="both"/>
        <w:outlineLvl w:val="1"/>
        <w:rPr>
          <w:b/>
          <w:u w:val="single"/>
        </w:rPr>
      </w:pPr>
      <w:r>
        <w:t xml:space="preserve">Pour suite utile aux </w:t>
      </w:r>
      <w:r w:rsidR="00917F47">
        <w:t>Mi</w:t>
      </w:r>
      <w:r>
        <w:t xml:space="preserve">nistres </w:t>
      </w:r>
      <w:r w:rsidR="002E28BD">
        <w:t xml:space="preserve">en charge du handicap dans les </w:t>
      </w:r>
      <w:r>
        <w:t xml:space="preserve">entités fédérées </w:t>
      </w:r>
    </w:p>
    <w:p w14:paraId="6E940E6A" w14:textId="28B64400" w:rsidR="00AF231F" w:rsidRPr="00AF231F" w:rsidRDefault="00A8661A" w:rsidP="00496C00">
      <w:pPr>
        <w:numPr>
          <w:ilvl w:val="1"/>
          <w:numId w:val="5"/>
        </w:numPr>
        <w:jc w:val="both"/>
        <w:outlineLvl w:val="1"/>
        <w:rPr>
          <w:b/>
          <w:u w:val="single"/>
        </w:rPr>
      </w:pPr>
      <w:r w:rsidRPr="00A52C2C">
        <w:t xml:space="preserve">Pour information à </w:t>
      </w:r>
      <w:r w:rsidR="004B41BF" w:rsidRPr="00A52C2C">
        <w:t>Monsieur</w:t>
      </w:r>
      <w:r w:rsidR="00AF231F">
        <w:t xml:space="preserve"> Bart de Wever</w:t>
      </w:r>
      <w:r w:rsidR="004B41BF" w:rsidRPr="00A52C2C">
        <w:t xml:space="preserve">, </w:t>
      </w:r>
      <w:r w:rsidR="00AF231F">
        <w:t xml:space="preserve">Premier </w:t>
      </w:r>
      <w:r w:rsidR="00917F47">
        <w:t>M</w:t>
      </w:r>
      <w:r w:rsidR="00D32BB2" w:rsidRPr="00A52C2C">
        <w:t>inistre</w:t>
      </w:r>
    </w:p>
    <w:p w14:paraId="700DC5A3" w14:textId="3C8115AD" w:rsidR="00A8661A" w:rsidRPr="00A52C2C" w:rsidRDefault="00A8661A" w:rsidP="00496C00">
      <w:pPr>
        <w:numPr>
          <w:ilvl w:val="1"/>
          <w:numId w:val="5"/>
        </w:numPr>
        <w:jc w:val="both"/>
        <w:outlineLvl w:val="1"/>
      </w:pPr>
      <w:r w:rsidRPr="00A52C2C">
        <w:t xml:space="preserve">Pour information à </w:t>
      </w:r>
      <w:r w:rsidR="005536BD" w:rsidRPr="00A52C2C">
        <w:t>U</w:t>
      </w:r>
      <w:r w:rsidR="00CB534C">
        <w:t>nia</w:t>
      </w:r>
    </w:p>
    <w:p w14:paraId="22EE059B" w14:textId="00BD71D6" w:rsidR="00A8661A" w:rsidRPr="00A52C2C" w:rsidRDefault="00A8661A" w:rsidP="00496C00">
      <w:pPr>
        <w:numPr>
          <w:ilvl w:val="1"/>
          <w:numId w:val="5"/>
        </w:numPr>
        <w:jc w:val="both"/>
        <w:outlineLvl w:val="1"/>
      </w:pPr>
      <w:r w:rsidRPr="00A52C2C">
        <w:t xml:space="preserve">Pour information au </w:t>
      </w:r>
      <w:r w:rsidR="00917F47">
        <w:t>M</w:t>
      </w:r>
      <w:r w:rsidRPr="00A52C2C">
        <w:t>édiateur fédéral</w:t>
      </w:r>
    </w:p>
    <w:p w14:paraId="2059E107" w14:textId="77777777" w:rsidR="00A8661A" w:rsidRPr="00A52C2C" w:rsidRDefault="00A8661A" w:rsidP="00496C00">
      <w:pPr>
        <w:ind w:left="360"/>
        <w:jc w:val="both"/>
        <w:outlineLvl w:val="0"/>
        <w:rPr>
          <w:b/>
        </w:rPr>
      </w:pPr>
    </w:p>
    <w:p w14:paraId="118B5598" w14:textId="61AFE9C5" w:rsidR="000706CE" w:rsidRPr="00533D04" w:rsidRDefault="003777D9" w:rsidP="00533D04">
      <w:pPr>
        <w:pStyle w:val="Titre1"/>
      </w:pPr>
      <w:r w:rsidRPr="00533D04">
        <w:t>Analyse</w:t>
      </w:r>
    </w:p>
    <w:p w14:paraId="295F7360" w14:textId="34A82394" w:rsidR="000706CE" w:rsidRPr="000706CE" w:rsidRDefault="000706CE" w:rsidP="00776CE1">
      <w:pPr>
        <w:pStyle w:val="Titre2"/>
        <w:numPr>
          <w:ilvl w:val="1"/>
          <w:numId w:val="17"/>
        </w:numPr>
      </w:pPr>
      <w:r w:rsidRPr="001F0237">
        <w:t>Contexte</w:t>
      </w:r>
      <w:r w:rsidRPr="000706CE">
        <w:t xml:space="preserve"> de la réforme</w:t>
      </w:r>
    </w:p>
    <w:p w14:paraId="4DD9E478" w14:textId="77777777" w:rsidR="000706CE" w:rsidRPr="00425593" w:rsidRDefault="000706CE" w:rsidP="00776CE1">
      <w:pPr>
        <w:spacing w:after="120" w:line="276" w:lineRule="auto"/>
        <w:jc w:val="both"/>
      </w:pPr>
      <w:r w:rsidRPr="00425593">
        <w:t xml:space="preserve">Le 18 juillet 2025, la Chambre a adopté un projet de loi-programme réformant la </w:t>
      </w:r>
      <w:r w:rsidRPr="00425593">
        <w:rPr>
          <w:b/>
          <w:bCs/>
        </w:rPr>
        <w:t>réglementation relative aux allocations de chômage</w:t>
      </w:r>
      <w:r w:rsidRPr="00425593">
        <w:t>, publié au Moniteur belge le 29 juillet 2025. Cette mesure, issue de l’accord de formation du Gouvernement fédéral du 31 janvier 2025, entrera en vigueur le 1</w:t>
      </w:r>
      <w:r w:rsidRPr="00776CE1">
        <w:rPr>
          <w:vertAlign w:val="superscript"/>
        </w:rPr>
        <w:t>er</w:t>
      </w:r>
      <w:r w:rsidRPr="00425593">
        <w:t xml:space="preserve"> janvier 2026. L’objectif annoncé de la réforme est d’« activer » davantage les demandeurs d’emploi afin de parvenir à un taux de 80% de taux d’emploi à l’horizon 2029.</w:t>
      </w:r>
    </w:p>
    <w:p w14:paraId="3B1EAB15" w14:textId="5699E480" w:rsidR="000706CE" w:rsidRPr="00425593" w:rsidRDefault="000706CE" w:rsidP="00776CE1">
      <w:pPr>
        <w:spacing w:after="120" w:line="276" w:lineRule="auto"/>
        <w:jc w:val="both"/>
      </w:pPr>
      <w:r w:rsidRPr="00425593">
        <w:t xml:space="preserve">La </w:t>
      </w:r>
      <w:r w:rsidRPr="00425593">
        <w:rPr>
          <w:b/>
          <w:bCs/>
        </w:rPr>
        <w:t xml:space="preserve">Plateforme </w:t>
      </w:r>
      <w:del w:id="3" w:author="Magritte Olivier" w:date="2025-09-03T15:02:00Z" w16du:dateUtc="2025-09-03T13:02:00Z">
        <w:r w:rsidRPr="00425593" w:rsidDel="006F18CB">
          <w:rPr>
            <w:b/>
            <w:bCs/>
          </w:rPr>
          <w:delText>des conseils consultatifs des personnes en situation de handicap</w:delText>
        </w:r>
        <w:r w:rsidRPr="00425593" w:rsidDel="006F18CB">
          <w:delText xml:space="preserve"> </w:delText>
        </w:r>
      </w:del>
      <w:r w:rsidRPr="00425593">
        <w:t xml:space="preserve">souhaite, par cet avis d’initiative, exprimer </w:t>
      </w:r>
      <w:r w:rsidRPr="00425593">
        <w:rPr>
          <w:b/>
          <w:bCs/>
        </w:rPr>
        <w:t xml:space="preserve">sa profonde inquiétude </w:t>
      </w:r>
      <w:r w:rsidRPr="00425593">
        <w:t xml:space="preserve">quant à cette réforme indiscriminée, qui ignore les réalités spécifiques auxquelles sont confrontées les </w:t>
      </w:r>
      <w:r w:rsidRPr="00425593">
        <w:rPr>
          <w:b/>
          <w:bCs/>
        </w:rPr>
        <w:t>personnes en situation de handicap (PSH)</w:t>
      </w:r>
      <w:r w:rsidRPr="00425593">
        <w:t xml:space="preserve"> tant dans l’accès </w:t>
      </w:r>
      <w:r w:rsidR="0075716D">
        <w:t xml:space="preserve">que </w:t>
      </w:r>
      <w:r w:rsidRPr="00425593">
        <w:t>dans leur maintien à l’emploi.</w:t>
      </w:r>
    </w:p>
    <w:p w14:paraId="22961627" w14:textId="3169A5A8" w:rsidR="000706CE" w:rsidRPr="000706CE" w:rsidRDefault="000706CE" w:rsidP="00776CE1">
      <w:pPr>
        <w:pStyle w:val="Titre2"/>
        <w:numPr>
          <w:ilvl w:val="1"/>
          <w:numId w:val="17"/>
        </w:numPr>
      </w:pPr>
      <w:r w:rsidRPr="000706CE">
        <w:t>Constats préoccupants</w:t>
      </w:r>
    </w:p>
    <w:p w14:paraId="72DCA19E" w14:textId="77777777" w:rsidR="000706CE" w:rsidRPr="000706CE" w:rsidRDefault="000706CE" w:rsidP="00776CE1">
      <w:pPr>
        <w:pStyle w:val="Titre3"/>
        <w:numPr>
          <w:ilvl w:val="1"/>
          <w:numId w:val="13"/>
        </w:numPr>
      </w:pPr>
      <w:r w:rsidRPr="000706CE">
        <w:t>Absence de données fiables et ventilées</w:t>
      </w:r>
    </w:p>
    <w:p w14:paraId="1531273B" w14:textId="77777777" w:rsidR="000706CE" w:rsidRPr="00425593" w:rsidRDefault="000706CE" w:rsidP="00776CE1">
      <w:pPr>
        <w:spacing w:after="120" w:line="276" w:lineRule="auto"/>
        <w:jc w:val="both"/>
      </w:pPr>
      <w:r w:rsidRPr="00425593">
        <w:t xml:space="preserve">La </w:t>
      </w:r>
      <w:r w:rsidRPr="00425593">
        <w:rPr>
          <w:b/>
          <w:bCs/>
        </w:rPr>
        <w:t xml:space="preserve">Plateforme </w:t>
      </w:r>
      <w:r w:rsidRPr="00425593">
        <w:t xml:space="preserve">constate, à ce jour, qu’aucun chiffre officiel n’a été communiqué concernant le nombre de chômeurs de longue durée bénéficiant d’une reconnaissance de handicap par l’ONEM. Cette absence de données ventilées constitue une lacune majeure dans l’élaboration et l’évaluation de l’impact de la réforme sur les PSH, alors qu’une telle mesure aurait dû impérativement s’appuyer sur une </w:t>
      </w:r>
      <w:r w:rsidRPr="00425593">
        <w:rPr>
          <w:b/>
          <w:bCs/>
        </w:rPr>
        <w:t>analyse d’impact différenciée préalable</w:t>
      </w:r>
      <w:r w:rsidRPr="00425593">
        <w:t>.</w:t>
      </w:r>
    </w:p>
    <w:p w14:paraId="19BACD97" w14:textId="3D04DD0C" w:rsidR="000706CE" w:rsidRPr="00425593" w:rsidRDefault="000706CE" w:rsidP="00776CE1">
      <w:pPr>
        <w:spacing w:after="120" w:line="276" w:lineRule="auto"/>
        <w:jc w:val="both"/>
      </w:pPr>
      <w:r w:rsidRPr="00425593">
        <w:t xml:space="preserve">La </w:t>
      </w:r>
      <w:r w:rsidRPr="00425593">
        <w:rPr>
          <w:b/>
          <w:bCs/>
        </w:rPr>
        <w:t xml:space="preserve">Plateforme </w:t>
      </w:r>
      <w:r w:rsidRPr="00425593">
        <w:t xml:space="preserve">insiste donc sur l’importance et l’urgence de produire et rendre accessibles des données ventilées, et de procéder à une analyse d’impact spécifique avant toute mise en </w:t>
      </w:r>
      <w:r w:rsidR="00925B95" w:rsidRPr="00425593">
        <w:t>œuvre</w:t>
      </w:r>
      <w:r w:rsidRPr="00425593">
        <w:t>.</w:t>
      </w:r>
    </w:p>
    <w:p w14:paraId="2E6DD473" w14:textId="77777777" w:rsidR="000706CE" w:rsidRPr="000706CE" w:rsidRDefault="000706CE" w:rsidP="00496C00">
      <w:pPr>
        <w:pStyle w:val="Titre3"/>
      </w:pPr>
      <w:r w:rsidRPr="000706CE">
        <w:t>Risque d’exclusion sociale accrue pour les PSH</w:t>
      </w:r>
    </w:p>
    <w:p w14:paraId="467C1B44" w14:textId="7DA3B91A" w:rsidR="000706CE" w:rsidRPr="00425593" w:rsidRDefault="000706CE" w:rsidP="00776CE1">
      <w:pPr>
        <w:spacing w:after="120" w:line="276" w:lineRule="auto"/>
        <w:jc w:val="both"/>
      </w:pPr>
      <w:r w:rsidRPr="00425593">
        <w:lastRenderedPageBreak/>
        <w:t>Les personnes en situation de handicap sont fortement sous-représentées sur le marché du travail en Belgique. Selon des chiffres</w:t>
      </w:r>
      <w:r w:rsidR="0015261B">
        <w:t xml:space="preserve"> </w:t>
      </w:r>
      <w:r w:rsidR="0097091A">
        <w:t>issu de la dernière enquête</w:t>
      </w:r>
      <w:r w:rsidR="00D738A3">
        <w:t xml:space="preserve"> </w:t>
      </w:r>
      <w:r w:rsidR="0015261B">
        <w:t>EUROSTAT</w:t>
      </w:r>
      <w:r w:rsidRPr="00425593">
        <w:t xml:space="preserve"> </w:t>
      </w:r>
      <w:r w:rsidR="00D738A3">
        <w:t>de 202</w:t>
      </w:r>
      <w:r w:rsidR="0097091A">
        <w:t>4</w:t>
      </w:r>
      <w:r w:rsidRPr="00425593">
        <w:t>, l'écart en matière d'emploi des PSH s'élève à 33,</w:t>
      </w:r>
      <w:r w:rsidR="0097091A">
        <w:t>5</w:t>
      </w:r>
      <w:r w:rsidRPr="00425593">
        <w:t xml:space="preserve"> points de pourcentage dans notre pays. La Belgique affiche ainsi l'un des plus mauvais résultats de l'UE.</w:t>
      </w:r>
      <w:r w:rsidR="00D738A3">
        <w:rPr>
          <w:rStyle w:val="Appelnotedebasdep"/>
        </w:rPr>
        <w:footnoteReference w:id="1"/>
      </w:r>
      <w:r w:rsidRPr="00425593">
        <w:t xml:space="preserve"> De plus, la Belgique compte le plus grand nombre de personnes inactives pour cause de maladie ou de handicap dans l'UE : 7,2 % des 20-64 ans sont inactifs pour cause de maladie ou de handicap</w:t>
      </w:r>
      <w:r w:rsidRPr="00425593">
        <w:rPr>
          <w:rStyle w:val="Appelnotedebasdep"/>
        </w:rPr>
        <w:footnoteReference w:id="2"/>
      </w:r>
      <w:r w:rsidRPr="00425593">
        <w:t>.</w:t>
      </w:r>
    </w:p>
    <w:p w14:paraId="222ED13A" w14:textId="77777777" w:rsidR="000706CE" w:rsidRPr="00425593" w:rsidRDefault="000706CE" w:rsidP="00776CE1">
      <w:pPr>
        <w:spacing w:after="120" w:line="276" w:lineRule="auto"/>
        <w:jc w:val="both"/>
      </w:pPr>
      <w:r w:rsidRPr="00425593">
        <w:t xml:space="preserve">Or, selon une étude de la Fondation Roi Baudouin, 67% des belges en situation de handicap sans emploi aimerait bien être embauchées, mais lorsqu’elles sont en recherche d’un emploi, elles sont 69% à se sentir discriminées. </w:t>
      </w:r>
      <w:r w:rsidRPr="00425593">
        <w:rPr>
          <w:rStyle w:val="Appelnotedebasdep"/>
        </w:rPr>
        <w:footnoteReference w:id="3"/>
      </w:r>
    </w:p>
    <w:p w14:paraId="791D6985" w14:textId="77777777" w:rsidR="000706CE" w:rsidRPr="00425593" w:rsidRDefault="000706CE" w:rsidP="00776CE1">
      <w:pPr>
        <w:spacing w:after="120" w:line="276" w:lineRule="auto"/>
        <w:jc w:val="both"/>
      </w:pPr>
      <w:r w:rsidRPr="00425593">
        <w:t xml:space="preserve">Ces chiffres s’expliquent notamment par </w:t>
      </w:r>
      <w:r w:rsidRPr="00425593">
        <w:rPr>
          <w:b/>
          <w:bCs/>
        </w:rPr>
        <w:t>d’importants obstacles structurels</w:t>
      </w:r>
      <w:r w:rsidRPr="00425593">
        <w:t xml:space="preserve"> concernant ce public : </w:t>
      </w:r>
    </w:p>
    <w:p w14:paraId="78661025" w14:textId="77777777" w:rsidR="000706CE" w:rsidRPr="00D514CA" w:rsidRDefault="000706CE" w:rsidP="00776CE1">
      <w:pPr>
        <w:pStyle w:val="Paragraphedeliste"/>
        <w:numPr>
          <w:ilvl w:val="0"/>
          <w:numId w:val="19"/>
        </w:numPr>
        <w:spacing w:line="276" w:lineRule="auto"/>
        <w:rPr>
          <w:b/>
          <w:bCs/>
        </w:rPr>
      </w:pPr>
      <w:r w:rsidRPr="00425593">
        <w:t>Accessibilité insuffisante des espaces publics et des transports publics ;</w:t>
      </w:r>
    </w:p>
    <w:p w14:paraId="7E864CF4" w14:textId="77777777" w:rsidR="000706CE" w:rsidRPr="00D514CA" w:rsidRDefault="000706CE" w:rsidP="00776CE1">
      <w:pPr>
        <w:pStyle w:val="Paragraphedeliste"/>
        <w:numPr>
          <w:ilvl w:val="0"/>
          <w:numId w:val="19"/>
        </w:numPr>
        <w:spacing w:line="276" w:lineRule="auto"/>
        <w:rPr>
          <w:b/>
          <w:bCs/>
        </w:rPr>
      </w:pPr>
      <w:r w:rsidRPr="00425593">
        <w:t>Inaccessibilité des lieux de travail ;</w:t>
      </w:r>
    </w:p>
    <w:p w14:paraId="0143340A" w14:textId="77777777" w:rsidR="000706CE" w:rsidRPr="00D514CA" w:rsidRDefault="000706CE" w:rsidP="00776CE1">
      <w:pPr>
        <w:pStyle w:val="Paragraphedeliste"/>
        <w:numPr>
          <w:ilvl w:val="0"/>
          <w:numId w:val="19"/>
        </w:numPr>
        <w:spacing w:line="276" w:lineRule="auto"/>
        <w:rPr>
          <w:b/>
          <w:bCs/>
        </w:rPr>
      </w:pPr>
      <w:r w:rsidRPr="00425593">
        <w:t>Discrimination persistante à l'embauche ;</w:t>
      </w:r>
    </w:p>
    <w:p w14:paraId="0A301FCE" w14:textId="77777777" w:rsidR="000706CE" w:rsidRPr="00D514CA" w:rsidRDefault="000706CE" w:rsidP="00776CE1">
      <w:pPr>
        <w:pStyle w:val="Paragraphedeliste"/>
        <w:numPr>
          <w:ilvl w:val="0"/>
          <w:numId w:val="19"/>
        </w:numPr>
        <w:spacing w:line="276" w:lineRule="auto"/>
        <w:rPr>
          <w:b/>
          <w:bCs/>
        </w:rPr>
      </w:pPr>
      <w:r w:rsidRPr="00425593">
        <w:t>Offres d'emploi inadaptées ;</w:t>
      </w:r>
    </w:p>
    <w:p w14:paraId="7340CFD7" w14:textId="77777777" w:rsidR="000706CE" w:rsidRPr="00D514CA" w:rsidRDefault="000706CE" w:rsidP="00776CE1">
      <w:pPr>
        <w:pStyle w:val="Paragraphedeliste"/>
        <w:numPr>
          <w:ilvl w:val="0"/>
          <w:numId w:val="19"/>
        </w:numPr>
        <w:spacing w:line="276" w:lineRule="auto"/>
        <w:rPr>
          <w:b/>
          <w:bCs/>
        </w:rPr>
      </w:pPr>
      <w:r w:rsidRPr="00425593">
        <w:t>Disparité entre régions dans l’efficacité des aides individualisées à l’embauche ;</w:t>
      </w:r>
    </w:p>
    <w:p w14:paraId="187264AE" w14:textId="77777777" w:rsidR="000706CE" w:rsidRPr="00D514CA" w:rsidRDefault="000706CE" w:rsidP="00776CE1">
      <w:pPr>
        <w:pStyle w:val="Paragraphedeliste"/>
        <w:numPr>
          <w:ilvl w:val="0"/>
          <w:numId w:val="19"/>
        </w:numPr>
        <w:spacing w:line="276" w:lineRule="auto"/>
        <w:rPr>
          <w:b/>
          <w:bCs/>
        </w:rPr>
      </w:pPr>
      <w:r w:rsidRPr="00425593">
        <w:t>Inadaptation des formations professionnelles aux besoins spécifiques des PSH ;</w:t>
      </w:r>
    </w:p>
    <w:p w14:paraId="778D22ED" w14:textId="77777777" w:rsidR="000706CE" w:rsidRPr="00D514CA" w:rsidRDefault="000706CE" w:rsidP="00776CE1">
      <w:pPr>
        <w:pStyle w:val="Paragraphedeliste"/>
        <w:numPr>
          <w:ilvl w:val="0"/>
          <w:numId w:val="19"/>
        </w:numPr>
        <w:spacing w:line="276" w:lineRule="auto"/>
        <w:rPr>
          <w:b/>
          <w:bCs/>
        </w:rPr>
      </w:pPr>
      <w:r w:rsidRPr="00425593">
        <w:t>Insuffisance de la coordination entre différents niveaux de pouvoir</w:t>
      </w:r>
      <w:r w:rsidRPr="00D514CA">
        <w:rPr>
          <w:b/>
          <w:bCs/>
        </w:rPr>
        <w:t xml:space="preserve"> </w:t>
      </w:r>
      <w:r w:rsidRPr="00425593">
        <w:t xml:space="preserve">en matière d'aide à l'insertion professionnelle. </w:t>
      </w:r>
    </w:p>
    <w:p w14:paraId="2C560637" w14:textId="77777777" w:rsidR="005F34DB" w:rsidRPr="00425593" w:rsidRDefault="005F34DB" w:rsidP="00496C00">
      <w:pPr>
        <w:pStyle w:val="Paragraphedeliste"/>
        <w:spacing w:before="120" w:after="120" w:line="276" w:lineRule="auto"/>
        <w:ind w:left="765"/>
        <w:jc w:val="both"/>
        <w:rPr>
          <w:b/>
          <w:bCs/>
        </w:rPr>
      </w:pPr>
    </w:p>
    <w:p w14:paraId="7C81D561" w14:textId="0E60375E" w:rsidR="000706CE" w:rsidRPr="00425593" w:rsidRDefault="000706CE" w:rsidP="00776CE1">
      <w:pPr>
        <w:tabs>
          <w:tab w:val="num" w:pos="720"/>
        </w:tabs>
        <w:spacing w:after="120" w:line="276" w:lineRule="auto"/>
        <w:jc w:val="both"/>
      </w:pPr>
      <w:r w:rsidRPr="00425593">
        <w:t>Enfin,</w:t>
      </w:r>
      <w:r w:rsidRPr="00425593">
        <w:rPr>
          <w:b/>
          <w:bCs/>
        </w:rPr>
        <w:t xml:space="preserve"> la </w:t>
      </w:r>
      <w:r w:rsidR="0041524B">
        <w:rPr>
          <w:b/>
          <w:bCs/>
        </w:rPr>
        <w:t>P</w:t>
      </w:r>
      <w:r w:rsidR="0041524B" w:rsidRPr="00425593">
        <w:rPr>
          <w:b/>
          <w:bCs/>
        </w:rPr>
        <w:t xml:space="preserve">lateforme </w:t>
      </w:r>
      <w:del w:id="4" w:author="Magritte Olivier" w:date="2025-09-03T15:06:00Z" w16du:dateUtc="2025-09-03T13:06:00Z">
        <w:r w:rsidRPr="00425593" w:rsidDel="006F18CB">
          <w:rPr>
            <w:b/>
            <w:bCs/>
          </w:rPr>
          <w:delText xml:space="preserve">des conseils consultatifs des personnes en situation de handicap </w:delText>
        </w:r>
      </w:del>
      <w:r w:rsidRPr="00425593">
        <w:t>rappelle que</w:t>
      </w:r>
      <w:r w:rsidRPr="00425593">
        <w:rPr>
          <w:b/>
          <w:bCs/>
        </w:rPr>
        <w:t xml:space="preserve"> la loi de 1987 sur les allocations pour personnes handicapées pénalise les personnes qui souhaitent travailler</w:t>
      </w:r>
      <w:r w:rsidRPr="00425593">
        <w:t>, mais aussi celles qui doivent cesser de travailler pour des raisons de santé.</w:t>
      </w:r>
      <w:r w:rsidRPr="00425593">
        <w:rPr>
          <w:b/>
          <w:bCs/>
        </w:rPr>
        <w:t xml:space="preserve"> </w:t>
      </w:r>
      <w:r w:rsidRPr="00425593">
        <w:t xml:space="preserve">La </w:t>
      </w:r>
      <w:r w:rsidR="0041524B">
        <w:rPr>
          <w:b/>
          <w:bCs/>
        </w:rPr>
        <w:t>P</w:t>
      </w:r>
      <w:r w:rsidR="0041524B" w:rsidRPr="00776CE1">
        <w:rPr>
          <w:b/>
          <w:bCs/>
        </w:rPr>
        <w:t>lateforme</w:t>
      </w:r>
      <w:r w:rsidR="0041524B" w:rsidRPr="00425593">
        <w:t xml:space="preserve"> </w:t>
      </w:r>
      <w:r w:rsidRPr="00425593">
        <w:t>estime que cette réforme aurait dû être examinée dans le cadre plus large de la réforme de cette législation.</w:t>
      </w:r>
    </w:p>
    <w:p w14:paraId="1BE3F109" w14:textId="77777777" w:rsidR="000706CE" w:rsidRPr="000706CE" w:rsidRDefault="000706CE" w:rsidP="00496C00">
      <w:pPr>
        <w:pStyle w:val="Titre3"/>
      </w:pPr>
      <w:r w:rsidRPr="000706CE">
        <w:t>Risque financier lié à la perte de l’Allocation de Remplacement de Revenu (ARR)</w:t>
      </w:r>
    </w:p>
    <w:p w14:paraId="56E4C4DD" w14:textId="3F231A0A" w:rsidR="005F34DB" w:rsidRDefault="000706CE" w:rsidP="00776CE1">
      <w:pPr>
        <w:spacing w:after="120" w:line="276" w:lineRule="auto"/>
        <w:jc w:val="both"/>
      </w:pPr>
      <w:r w:rsidRPr="00425593">
        <w:t xml:space="preserve">Les personnes en situation de handicap qui </w:t>
      </w:r>
      <w:del w:id="5" w:author="Magritte Olivier" w:date="2025-09-03T15:09:00Z" w16du:dateUtc="2025-09-03T13:09:00Z">
        <w:r w:rsidRPr="00425593" w:rsidDel="00D82284">
          <w:delText>bénéficient d'</w:delText>
        </w:r>
      </w:del>
      <w:ins w:id="6" w:author="Magritte Olivier" w:date="2025-09-03T15:09:00Z" w16du:dateUtc="2025-09-03T13:09:00Z">
        <w:r w:rsidR="00D82284">
          <w:t xml:space="preserve"> perçoivent </w:t>
        </w:r>
      </w:ins>
      <w:r w:rsidRPr="00425593">
        <w:t xml:space="preserve">une Allocation de Remplacement de Revenus (ARR) et/ou d'une Allocation </w:t>
      </w:r>
      <w:r w:rsidRPr="00425593">
        <w:lastRenderedPageBreak/>
        <w:t xml:space="preserve">d’Intégration (AI) </w:t>
      </w:r>
      <w:del w:id="7" w:author="Magritte Olivier" w:date="2025-09-03T15:10:00Z" w16du:dateUtc="2025-09-03T13:10:00Z">
        <w:r w:rsidRPr="00425593" w:rsidDel="00D82284">
          <w:delText xml:space="preserve">bénéficient </w:delText>
        </w:r>
      </w:del>
      <w:ins w:id="8" w:author="Magritte Olivier" w:date="2025-09-03T15:10:00Z" w16du:dateUtc="2025-09-03T13:10:00Z">
        <w:r w:rsidR="00D82284">
          <w:t>perçoivent parfois aussi</w:t>
        </w:r>
        <w:r w:rsidR="00D82284" w:rsidRPr="00425593">
          <w:t xml:space="preserve"> </w:t>
        </w:r>
      </w:ins>
      <w:r w:rsidRPr="00425593">
        <w:t xml:space="preserve">à ce titre </w:t>
      </w:r>
      <w:del w:id="9" w:author="Magritte Olivier" w:date="2025-09-03T15:10:00Z" w16du:dateUtc="2025-09-03T13:10:00Z">
        <w:r w:rsidRPr="00425593" w:rsidDel="00D82284">
          <w:delText xml:space="preserve">d’un droit à </w:delText>
        </w:r>
      </w:del>
      <w:r w:rsidRPr="00425593">
        <w:t xml:space="preserve">des </w:t>
      </w:r>
      <w:r w:rsidRPr="00425593">
        <w:rPr>
          <w:b/>
          <w:bCs/>
        </w:rPr>
        <w:t>droits dérivés tels que les tarifs sociaux pour le gaz et l'électricité</w:t>
      </w:r>
      <w:r w:rsidRPr="00425593">
        <w:t xml:space="preserve">. Une allocation de chômage </w:t>
      </w:r>
      <w:del w:id="10" w:author="Magritte Olivier" w:date="2025-09-03T15:12:00Z" w16du:dateUtc="2025-09-03T13:12:00Z">
        <w:r w:rsidRPr="00425593" w:rsidDel="00F829F7">
          <w:delText xml:space="preserve">n'offre </w:delText>
        </w:r>
      </w:del>
      <w:ins w:id="11" w:author="Magritte Olivier" w:date="2025-09-03T15:12:00Z" w16du:dateUtc="2025-09-03T13:12:00Z">
        <w:r w:rsidR="00F829F7">
          <w:t xml:space="preserve">ne permet </w:t>
        </w:r>
      </w:ins>
      <w:r w:rsidRPr="00425593">
        <w:t xml:space="preserve">pas </w:t>
      </w:r>
      <w:ins w:id="12" w:author="Magritte Olivier" w:date="2025-09-03T15:12:00Z" w16du:dateUtc="2025-09-03T13:12:00Z">
        <w:r w:rsidR="00F829F7">
          <w:t xml:space="preserve">l’accès à </w:t>
        </w:r>
      </w:ins>
      <w:r w:rsidRPr="00425593">
        <w:t xml:space="preserve">de tels droits dérivés. </w:t>
      </w:r>
    </w:p>
    <w:p w14:paraId="12A2B76C" w14:textId="2EB73A5A" w:rsidR="000706CE" w:rsidRPr="00425593" w:rsidRDefault="000706CE" w:rsidP="00776CE1">
      <w:pPr>
        <w:spacing w:after="120" w:line="276" w:lineRule="auto"/>
        <w:jc w:val="both"/>
        <w:rPr>
          <w:b/>
          <w:bCs/>
        </w:rPr>
      </w:pPr>
      <w:r w:rsidRPr="00425593">
        <w:br/>
        <w:t xml:space="preserve">De plus, si les PSH décident de se lancer dans une activité professionnelle mais sont plus tard </w:t>
      </w:r>
      <w:r w:rsidRPr="00425593">
        <w:rPr>
          <w:b/>
          <w:bCs/>
        </w:rPr>
        <w:t>contraintes de cesser de travailler</w:t>
      </w:r>
      <w:r w:rsidRPr="00425593">
        <w:t xml:space="preserve">, notamment pour des raisons de santé, elles </w:t>
      </w:r>
      <w:r w:rsidRPr="00425593">
        <w:rPr>
          <w:b/>
          <w:bCs/>
        </w:rPr>
        <w:t xml:space="preserve">ne récupèrent pas automatiquement leur ARR. </w:t>
      </w:r>
      <w:r w:rsidRPr="00425593">
        <w:t>Or</w:t>
      </w:r>
      <w:r w:rsidRPr="00776CE1">
        <w:t>,</w:t>
      </w:r>
      <w:r w:rsidRPr="00425593">
        <w:rPr>
          <w:b/>
          <w:bCs/>
        </w:rPr>
        <w:t xml:space="preserve"> </w:t>
      </w:r>
      <w:r w:rsidRPr="00425593">
        <w:t xml:space="preserve">une allocation de chômage ne tient pas compte des coûts supplémentaires auxquels une personne </w:t>
      </w:r>
      <w:del w:id="13" w:author="Magritte Olivier" w:date="2025-09-03T15:12:00Z" w16du:dateUtc="2025-09-03T13:12:00Z">
        <w:r w:rsidRPr="00425593" w:rsidDel="00F829F7">
          <w:delText xml:space="preserve">handicapée </w:delText>
        </w:r>
      </w:del>
      <w:ins w:id="14" w:author="Magritte Olivier" w:date="2025-09-03T15:12:00Z" w16du:dateUtc="2025-09-03T13:12:00Z">
        <w:r w:rsidR="00F829F7">
          <w:t>en situation de handicap</w:t>
        </w:r>
        <w:r w:rsidR="00F829F7" w:rsidRPr="00425593">
          <w:t xml:space="preserve"> </w:t>
        </w:r>
      </w:ins>
      <w:r w:rsidRPr="00425593">
        <w:t xml:space="preserve">est confrontée. </w:t>
      </w:r>
    </w:p>
    <w:p w14:paraId="076352D9" w14:textId="770AF17D" w:rsidR="000706CE" w:rsidRPr="00425593" w:rsidRDefault="000706CE" w:rsidP="00776CE1">
      <w:pPr>
        <w:spacing w:after="120" w:line="276" w:lineRule="auto"/>
        <w:jc w:val="both"/>
      </w:pPr>
      <w:r w:rsidRPr="00425593">
        <w:t xml:space="preserve">Enfin, si la personne </w:t>
      </w:r>
      <w:del w:id="15" w:author="Magritte Olivier" w:date="2025-09-03T15:13:00Z" w16du:dateUtc="2025-09-03T13:13:00Z">
        <w:r w:rsidRPr="00425593" w:rsidDel="00F829F7">
          <w:delText xml:space="preserve">handicapée </w:delText>
        </w:r>
      </w:del>
      <w:ins w:id="16" w:author="Magritte Olivier" w:date="2025-09-03T15:13:00Z" w16du:dateUtc="2025-09-03T13:13:00Z">
        <w:r w:rsidR="00F829F7">
          <w:t>en situation de handicap</w:t>
        </w:r>
        <w:r w:rsidR="00F829F7" w:rsidRPr="00425593">
          <w:t xml:space="preserve"> </w:t>
        </w:r>
      </w:ins>
      <w:r w:rsidRPr="00425593">
        <w:t>travaille pendant plus de deux ans, son ARR et/ou son AI est diminuée voire complètement supprimée.</w:t>
      </w:r>
    </w:p>
    <w:p w14:paraId="086E138C" w14:textId="77777777" w:rsidR="000706CE" w:rsidRPr="00425593" w:rsidRDefault="000706CE" w:rsidP="00776CE1">
      <w:pPr>
        <w:spacing w:after="120" w:line="276" w:lineRule="auto"/>
        <w:jc w:val="both"/>
      </w:pPr>
      <w:r w:rsidRPr="00425593">
        <w:t xml:space="preserve">La simulation ci-dessous, réalisée à l'aide de l'outil disponible sur </w:t>
      </w:r>
      <w:hyperlink r:id="rId17" w:history="1">
        <w:r w:rsidRPr="00425593">
          <w:rPr>
            <w:rStyle w:val="Lienhypertexte"/>
            <w:rFonts w:eastAsiaTheme="majorEastAsia"/>
          </w:rPr>
          <w:t>https://handicap.belgium.be,</w:t>
        </w:r>
      </w:hyperlink>
      <w:r w:rsidRPr="00425593">
        <w:t xml:space="preserve"> montre que la compensation accordée aux personnes handicapées est insuffisante.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54"/>
        <w:gridCol w:w="3452"/>
      </w:tblGrid>
      <w:tr w:rsidR="000706CE" w:rsidRPr="00425593" w14:paraId="03CE0DC9" w14:textId="77777777" w:rsidTr="008D0339">
        <w:trPr>
          <w:tblHeader/>
          <w:tblCellSpacing w:w="15" w:type="dxa"/>
        </w:trPr>
        <w:tc>
          <w:tcPr>
            <w:tcW w:w="0" w:type="auto"/>
            <w:vAlign w:val="center"/>
            <w:hideMark/>
          </w:tcPr>
          <w:p w14:paraId="01F084A1" w14:textId="77777777" w:rsidR="000706CE" w:rsidRPr="00425593" w:rsidRDefault="000706CE" w:rsidP="00776CE1">
            <w:pPr>
              <w:spacing w:after="120" w:line="276" w:lineRule="auto"/>
              <w:jc w:val="both"/>
              <w:rPr>
                <w:b/>
                <w:bCs/>
              </w:rPr>
            </w:pPr>
            <w:r w:rsidRPr="00425593">
              <w:rPr>
                <w:b/>
                <w:bCs/>
              </w:rPr>
              <w:t>Situation</w:t>
            </w:r>
          </w:p>
        </w:tc>
        <w:tc>
          <w:tcPr>
            <w:tcW w:w="0" w:type="auto"/>
            <w:vAlign w:val="center"/>
            <w:hideMark/>
          </w:tcPr>
          <w:p w14:paraId="031CD2C2" w14:textId="77777777" w:rsidR="000706CE" w:rsidRPr="00425593" w:rsidRDefault="000706CE" w:rsidP="00776CE1">
            <w:pPr>
              <w:spacing w:after="120" w:line="276" w:lineRule="auto"/>
              <w:jc w:val="both"/>
              <w:rPr>
                <w:b/>
                <w:bCs/>
              </w:rPr>
            </w:pPr>
            <w:r w:rsidRPr="00425593">
              <w:rPr>
                <w:b/>
                <w:bCs/>
              </w:rPr>
              <w:t>Revenu mensuel (net, arrondi)</w:t>
            </w:r>
          </w:p>
        </w:tc>
      </w:tr>
      <w:tr w:rsidR="000706CE" w:rsidRPr="00425593" w14:paraId="53ADAB4E" w14:textId="77777777" w:rsidTr="008D0339">
        <w:trPr>
          <w:tblCellSpacing w:w="15" w:type="dxa"/>
        </w:trPr>
        <w:tc>
          <w:tcPr>
            <w:tcW w:w="0" w:type="auto"/>
            <w:vAlign w:val="center"/>
            <w:hideMark/>
          </w:tcPr>
          <w:p w14:paraId="12F39010" w14:textId="77777777" w:rsidR="000706CE" w:rsidRPr="00425593" w:rsidRDefault="000706CE" w:rsidP="00776CE1">
            <w:pPr>
              <w:spacing w:after="120" w:line="276" w:lineRule="auto"/>
              <w:jc w:val="both"/>
            </w:pPr>
            <w:r w:rsidRPr="00425593">
              <w:t>ARR seule (personne seule, sans emploi)</w:t>
            </w:r>
          </w:p>
        </w:tc>
        <w:tc>
          <w:tcPr>
            <w:tcW w:w="0" w:type="auto"/>
            <w:vAlign w:val="center"/>
            <w:hideMark/>
          </w:tcPr>
          <w:p w14:paraId="24EA82EE" w14:textId="77777777" w:rsidR="000706CE" w:rsidRPr="00425593" w:rsidRDefault="000706CE" w:rsidP="00776CE1">
            <w:pPr>
              <w:spacing w:after="120" w:line="276" w:lineRule="auto"/>
              <w:jc w:val="both"/>
            </w:pPr>
            <w:r w:rsidRPr="00425593">
              <w:t>± 1 100 €</w:t>
            </w:r>
          </w:p>
        </w:tc>
      </w:tr>
      <w:tr w:rsidR="000706CE" w:rsidRPr="00425593" w14:paraId="26A51FA4" w14:textId="77777777" w:rsidTr="008D0339">
        <w:trPr>
          <w:tblCellSpacing w:w="15" w:type="dxa"/>
        </w:trPr>
        <w:tc>
          <w:tcPr>
            <w:tcW w:w="0" w:type="auto"/>
            <w:vAlign w:val="center"/>
            <w:hideMark/>
          </w:tcPr>
          <w:p w14:paraId="4891B26E" w14:textId="77777777" w:rsidR="000706CE" w:rsidRPr="00425593" w:rsidRDefault="000706CE" w:rsidP="00776CE1">
            <w:pPr>
              <w:spacing w:after="120" w:line="276" w:lineRule="auto"/>
              <w:jc w:val="both"/>
            </w:pPr>
            <w:r w:rsidRPr="00425593">
              <w:t>ARR + AI (personne seule ayant besoin de soins)</w:t>
            </w:r>
          </w:p>
        </w:tc>
        <w:tc>
          <w:tcPr>
            <w:tcW w:w="0" w:type="auto"/>
            <w:vAlign w:val="center"/>
            <w:hideMark/>
          </w:tcPr>
          <w:p w14:paraId="1876F517" w14:textId="77777777" w:rsidR="000706CE" w:rsidRPr="00425593" w:rsidRDefault="000706CE" w:rsidP="00776CE1">
            <w:pPr>
              <w:spacing w:after="120" w:line="276" w:lineRule="auto"/>
              <w:jc w:val="both"/>
            </w:pPr>
            <w:r w:rsidRPr="00425593">
              <w:t>jusqu'à ± 1 500 €</w:t>
            </w:r>
          </w:p>
        </w:tc>
      </w:tr>
      <w:tr w:rsidR="000706CE" w:rsidRPr="00425593" w14:paraId="5EAE524B" w14:textId="77777777" w:rsidTr="008D0339">
        <w:trPr>
          <w:tblCellSpacing w:w="15" w:type="dxa"/>
        </w:trPr>
        <w:tc>
          <w:tcPr>
            <w:tcW w:w="0" w:type="auto"/>
            <w:vAlign w:val="center"/>
            <w:hideMark/>
          </w:tcPr>
          <w:p w14:paraId="27BB9778" w14:textId="77777777" w:rsidR="000706CE" w:rsidRPr="00425593" w:rsidRDefault="000706CE" w:rsidP="00776CE1">
            <w:pPr>
              <w:spacing w:after="120" w:line="276" w:lineRule="auto"/>
              <w:jc w:val="both"/>
            </w:pPr>
            <w:r w:rsidRPr="00425593">
              <w:t>Actif (à mi-temps, avec salaire minimum)</w:t>
            </w:r>
          </w:p>
        </w:tc>
        <w:tc>
          <w:tcPr>
            <w:tcW w:w="0" w:type="auto"/>
            <w:vAlign w:val="center"/>
            <w:hideMark/>
          </w:tcPr>
          <w:p w14:paraId="62AE959B" w14:textId="4C847253" w:rsidR="000706CE" w:rsidRPr="00425593" w:rsidRDefault="000706CE" w:rsidP="00776CE1">
            <w:pPr>
              <w:spacing w:after="120" w:line="276" w:lineRule="auto"/>
              <w:jc w:val="both"/>
            </w:pPr>
            <w:r w:rsidRPr="00425593">
              <w:t>± 1 200 € - 1 400</w:t>
            </w:r>
            <w:r w:rsidR="003E553E">
              <w:t xml:space="preserve"> </w:t>
            </w:r>
            <w:r w:rsidR="003E553E" w:rsidRPr="00425593">
              <w:t>€</w:t>
            </w:r>
          </w:p>
        </w:tc>
      </w:tr>
      <w:tr w:rsidR="000706CE" w:rsidRPr="00425593" w14:paraId="6261D437" w14:textId="77777777" w:rsidTr="008D0339">
        <w:trPr>
          <w:tblCellSpacing w:w="15" w:type="dxa"/>
        </w:trPr>
        <w:tc>
          <w:tcPr>
            <w:tcW w:w="0" w:type="auto"/>
            <w:vAlign w:val="center"/>
            <w:hideMark/>
          </w:tcPr>
          <w:p w14:paraId="6097F22B" w14:textId="77777777" w:rsidR="000706CE" w:rsidRPr="00425593" w:rsidRDefault="000706CE" w:rsidP="00776CE1">
            <w:pPr>
              <w:spacing w:after="120" w:line="276" w:lineRule="auto"/>
              <w:jc w:val="both"/>
            </w:pPr>
            <w:r w:rsidRPr="00425593">
              <w:t>Actif (temps plein, salaire minimum)</w:t>
            </w:r>
          </w:p>
        </w:tc>
        <w:tc>
          <w:tcPr>
            <w:tcW w:w="0" w:type="auto"/>
            <w:vAlign w:val="center"/>
            <w:hideMark/>
          </w:tcPr>
          <w:p w14:paraId="40323D2E" w14:textId="77777777" w:rsidR="000706CE" w:rsidRPr="00425593" w:rsidRDefault="000706CE" w:rsidP="00776CE1">
            <w:pPr>
              <w:spacing w:after="120" w:line="276" w:lineRule="auto"/>
              <w:jc w:val="both"/>
            </w:pPr>
            <w:r w:rsidRPr="00425593">
              <w:t>± 1 800 € - 2 000 €</w:t>
            </w:r>
          </w:p>
        </w:tc>
      </w:tr>
      <w:tr w:rsidR="000706CE" w:rsidRPr="00425593" w14:paraId="614B150A" w14:textId="77777777" w:rsidTr="008D0339">
        <w:trPr>
          <w:tblCellSpacing w:w="15" w:type="dxa"/>
        </w:trPr>
        <w:tc>
          <w:tcPr>
            <w:tcW w:w="0" w:type="auto"/>
            <w:vAlign w:val="center"/>
            <w:hideMark/>
          </w:tcPr>
          <w:p w14:paraId="5E173F42" w14:textId="77777777" w:rsidR="000706CE" w:rsidRPr="00425593" w:rsidRDefault="000706CE" w:rsidP="00776CE1">
            <w:pPr>
              <w:spacing w:after="120" w:line="276" w:lineRule="auto"/>
              <w:jc w:val="both"/>
            </w:pPr>
            <w:r w:rsidRPr="00425593">
              <w:t>Reprise (et droit à l'ARR/AI)</w:t>
            </w:r>
          </w:p>
        </w:tc>
        <w:tc>
          <w:tcPr>
            <w:tcW w:w="0" w:type="auto"/>
            <w:vAlign w:val="center"/>
            <w:hideMark/>
          </w:tcPr>
          <w:p w14:paraId="3CE2BBCA" w14:textId="77777777" w:rsidR="000706CE" w:rsidRPr="00425593" w:rsidRDefault="000706CE" w:rsidP="00776CE1">
            <w:pPr>
              <w:spacing w:after="120" w:line="276" w:lineRule="auto"/>
              <w:jc w:val="both"/>
            </w:pPr>
            <w:r w:rsidRPr="00425593">
              <w:t>retour à ± 1 100 € - 1 500 €</w:t>
            </w:r>
          </w:p>
        </w:tc>
      </w:tr>
    </w:tbl>
    <w:p w14:paraId="1873069D" w14:textId="77777777" w:rsidR="000706CE" w:rsidRPr="00425593" w:rsidRDefault="000706CE" w:rsidP="00776CE1">
      <w:pPr>
        <w:spacing w:after="120" w:line="276" w:lineRule="auto"/>
        <w:jc w:val="both"/>
      </w:pPr>
    </w:p>
    <w:p w14:paraId="0FD170AE" w14:textId="3B34F6E1" w:rsidR="000706CE" w:rsidRPr="00425593" w:rsidRDefault="000706CE" w:rsidP="00776CE1">
      <w:pPr>
        <w:spacing w:after="120" w:line="276" w:lineRule="auto"/>
        <w:jc w:val="both"/>
      </w:pPr>
      <w:r w:rsidRPr="00425593">
        <w:t>Dès lors</w:t>
      </w:r>
      <w:r w:rsidRPr="00425593">
        <w:rPr>
          <w:b/>
          <w:bCs/>
        </w:rPr>
        <w:t>, les PSH n'osent souvent pas franchir le pas vers l'emploi et y seront encore moins enclines après la réforme</w:t>
      </w:r>
      <w:r w:rsidRPr="00425593">
        <w:t xml:space="preserve">. Le risque qu’elles se voient orientées vers le revenu d’intégration du CPAS au bout de leur droits aux allocations de chômage est réel et constituerait alors une diminution substantielle de leur </w:t>
      </w:r>
      <w:del w:id="17" w:author="Magritte Olivier" w:date="2025-09-03T15:14:00Z" w16du:dateUtc="2025-09-03T13:14:00Z">
        <w:r w:rsidRPr="00425593" w:rsidDel="00F829F7">
          <w:delText xml:space="preserve">revenus </w:delText>
        </w:r>
      </w:del>
      <w:ins w:id="18" w:author="Magritte Olivier" w:date="2025-09-10T09:10:00Z" w16du:dateUtc="2025-09-10T07:10:00Z">
        <w:r w:rsidR="00D1460A">
          <w:t>ressources</w:t>
        </w:r>
      </w:ins>
      <w:ins w:id="19" w:author="Magritte Olivier" w:date="2025-09-03T15:14:00Z" w16du:dateUtc="2025-09-03T13:14:00Z">
        <w:r w:rsidR="00F829F7" w:rsidRPr="00425593">
          <w:t xml:space="preserve"> </w:t>
        </w:r>
      </w:ins>
      <w:r w:rsidRPr="00425593">
        <w:t xml:space="preserve">disponibles. </w:t>
      </w:r>
    </w:p>
    <w:p w14:paraId="70DC8D2A" w14:textId="77777777" w:rsidR="000706CE" w:rsidRPr="000706CE" w:rsidRDefault="000706CE" w:rsidP="00496C00">
      <w:pPr>
        <w:pStyle w:val="Titre3"/>
      </w:pPr>
      <w:r w:rsidRPr="000706CE">
        <w:t>Temps et accompagnement nécessaires à l’emploi ordinaire</w:t>
      </w:r>
    </w:p>
    <w:p w14:paraId="582068CF" w14:textId="77777777" w:rsidR="000706CE" w:rsidRPr="00425593" w:rsidRDefault="000706CE" w:rsidP="00776CE1">
      <w:pPr>
        <w:spacing w:line="276" w:lineRule="auto"/>
        <w:jc w:val="both"/>
      </w:pPr>
      <w:r w:rsidRPr="00425593">
        <w:t xml:space="preserve">La </w:t>
      </w:r>
      <w:r w:rsidRPr="00425593">
        <w:rPr>
          <w:b/>
          <w:bCs/>
        </w:rPr>
        <w:t xml:space="preserve">Plateforme </w:t>
      </w:r>
      <w:r w:rsidRPr="00425593">
        <w:t xml:space="preserve">souligne qu’un nombre significatif des PSH candidates à l’emploi sont actuellement inscrites dans le régime du chômage, ce qui leur ouvre la possibilité de bénéficier d’un accompagnement individualisé, assuré par des acteurs spécialisés dans l’insertion professionnelle de ce public. Cet accompagnement est essentiel pour lever les nombreux freins à l’emploi, tant du côté des candidats que des employeurs. </w:t>
      </w:r>
    </w:p>
    <w:p w14:paraId="6E61C468" w14:textId="77777777" w:rsidR="000706CE" w:rsidRPr="00425593" w:rsidRDefault="000706CE" w:rsidP="00776CE1">
      <w:pPr>
        <w:spacing w:line="276" w:lineRule="auto"/>
        <w:jc w:val="both"/>
      </w:pPr>
      <w:r w:rsidRPr="00425593">
        <w:lastRenderedPageBreak/>
        <w:t>Selon une étude récente, la mise à l’emploi d’une personne en situation de handicap aujourd’hui sans emploi permettrait de générer une économie d’environ 31 000 € par an en dépenses publiques.</w:t>
      </w:r>
      <w:r w:rsidRPr="00425593">
        <w:rPr>
          <w:rStyle w:val="Appelnotedebasdep"/>
        </w:rPr>
        <w:footnoteReference w:id="4"/>
      </w:r>
      <w:r w:rsidRPr="00425593">
        <w:t xml:space="preserve"> Néanmoins un tel accompagnement demande un certain temps pour conseiller les entreprises et faire correspondre leurs besoins avec les compétences des demandeurs d’emploi en situation de handicap. Il faut (en moyenne) plus de deux ans, soit la durée prévue pour l'allocation de chômage, pour aider les PSH à trouver un emploi.</w:t>
      </w:r>
      <w:r w:rsidRPr="00425593">
        <w:rPr>
          <w:rStyle w:val="Appelnotedebasdep"/>
        </w:rPr>
        <w:footnoteReference w:id="5"/>
      </w:r>
      <w:r w:rsidRPr="00425593">
        <w:t xml:space="preserve"> Une limitation du chômage à deux ans affectera donc nécessairement la qualité de cet accompagnement pour les bénéficiaires.</w:t>
      </w:r>
    </w:p>
    <w:p w14:paraId="37B8C99C" w14:textId="781D6FF8" w:rsidR="000706CE" w:rsidRPr="000706CE" w:rsidRDefault="000706CE" w:rsidP="00496C00">
      <w:pPr>
        <w:pStyle w:val="Titre3"/>
      </w:pPr>
      <w:r w:rsidRPr="000706CE">
        <w:t xml:space="preserve"> Le cas particulier des aidants</w:t>
      </w:r>
      <w:r w:rsidR="00197B24">
        <w:t>-</w:t>
      </w:r>
      <w:r w:rsidRPr="000706CE">
        <w:t>proches</w:t>
      </w:r>
    </w:p>
    <w:p w14:paraId="471B3B04" w14:textId="77777777" w:rsidR="000706CE" w:rsidRPr="00425593" w:rsidRDefault="000706CE" w:rsidP="00776CE1">
      <w:pPr>
        <w:spacing w:after="120" w:line="276" w:lineRule="auto"/>
        <w:jc w:val="both"/>
      </w:pPr>
      <w:r w:rsidRPr="00425593">
        <w:t xml:space="preserve">Un groupe de personnes également touché par la limitation de la durée des allocations de chômage est celui des aidants-proches. Il s’agit des conjoints ou des parents des PSH, qui se trouvent dans l’incapacité de travailler ou de trouver un emploi en raison du temps consacré à leur proche. Dans la majorité des cas, il s’agit des femmes qui ont mis leur carrière sur pause afin de s’occuper de leur enfant. En effet, il ne leur est pas toujours possible de travailler, ou de garder un emploi à temps plein, faute de solution d’accueil adapté ou d’offre de répit disponible.  </w:t>
      </w:r>
    </w:p>
    <w:p w14:paraId="7AB3DE05" w14:textId="1C5D688B" w:rsidR="000706CE" w:rsidRPr="000706CE" w:rsidRDefault="000706CE" w:rsidP="00496C00">
      <w:pPr>
        <w:pStyle w:val="Titre3"/>
      </w:pPr>
      <w:r w:rsidRPr="000706CE">
        <w:t>Un manque de coordination entre niveaux de pouvoirs concernant les alternatives à l’emploi</w:t>
      </w:r>
    </w:p>
    <w:p w14:paraId="6159504A" w14:textId="46463593" w:rsidR="000706CE" w:rsidRPr="00425593" w:rsidRDefault="000706CE" w:rsidP="00776CE1">
      <w:pPr>
        <w:spacing w:after="120" w:line="276" w:lineRule="auto"/>
        <w:jc w:val="both"/>
      </w:pPr>
      <w:r w:rsidRPr="00425593">
        <w:t xml:space="preserve">La Déclaration générale de politique du </w:t>
      </w:r>
      <w:r w:rsidR="009708D3">
        <w:t>G</w:t>
      </w:r>
      <w:r w:rsidR="009708D3" w:rsidRPr="00425593">
        <w:t xml:space="preserve">ouvernement </w:t>
      </w:r>
      <w:r w:rsidRPr="00425593">
        <w:t xml:space="preserve">part du principe qu'il existe des alternatives professionnelles réalistes et accessibles pour les groupes concernés, y compris les personnes en situation de handicap. </w:t>
      </w:r>
    </w:p>
    <w:p w14:paraId="3A6A0511" w14:textId="0E8219B4" w:rsidR="000706CE" w:rsidRDefault="000706CE" w:rsidP="00776CE1">
      <w:pPr>
        <w:spacing w:after="120" w:line="276" w:lineRule="auto"/>
        <w:jc w:val="both"/>
        <w:rPr>
          <w:ins w:id="20" w:author="Magritte Olivier" w:date="2025-09-03T15:22:00Z" w16du:dateUtc="2025-09-03T13:22:00Z"/>
        </w:rPr>
      </w:pPr>
      <w:r w:rsidRPr="009708D3">
        <w:t>La</w:t>
      </w:r>
      <w:r w:rsidRPr="00776CE1">
        <w:rPr>
          <w:b/>
          <w:bCs/>
        </w:rPr>
        <w:t xml:space="preserve"> </w:t>
      </w:r>
      <w:r w:rsidRPr="009708D3">
        <w:rPr>
          <w:b/>
          <w:bCs/>
        </w:rPr>
        <w:t>Plateforme</w:t>
      </w:r>
      <w:r w:rsidRPr="00425593">
        <w:t xml:space="preserve"> renvoie d’abord au commentaire général n°8 de la Convention des Nations Unies relative au droit des personnes en situation de handicap qui établit que l’emploi ordinaire est la voie la plus logique pour la mise à l’emploi des PSH.</w:t>
      </w:r>
    </w:p>
    <w:p w14:paraId="79B01D17" w14:textId="3B5EC321" w:rsidR="003A5894" w:rsidRPr="001454F7" w:rsidRDefault="003A5894" w:rsidP="003A5894">
      <w:pPr>
        <w:spacing w:after="120" w:line="276" w:lineRule="auto"/>
        <w:jc w:val="both"/>
        <w:rPr>
          <w:ins w:id="21" w:author="Magritte Olivier" w:date="2025-09-03T15:22:00Z" w16du:dateUtc="2025-09-03T13:22:00Z"/>
          <w:rFonts w:ascii="Helvetica" w:hAnsi="Helvetica" w:cs="Helvetica"/>
          <w:color w:val="333333"/>
          <w:sz w:val="21"/>
          <w:szCs w:val="21"/>
          <w:lang w:eastAsia="en-US"/>
        </w:rPr>
      </w:pPr>
      <w:ins w:id="22" w:author="Magritte Olivier" w:date="2025-09-03T15:22:00Z" w16du:dateUtc="2025-09-03T13:22:00Z">
        <w:r>
          <w:t xml:space="preserve">La Plateforme rappelle aussi les </w:t>
        </w:r>
        <w:r>
          <w:fldChar w:fldCharType="begin"/>
        </w:r>
        <w:r>
          <w:instrText>HYPERLINK "https://bdf.belgium.be/resource/static/files/international-conventions/UNCRPD/2024-09-30-observations-finales-du-comite-des-droits-des-personnes-handicapees-uncrpd.pdf"</w:instrText>
        </w:r>
        <w:r>
          <w:fldChar w:fldCharType="separate"/>
        </w:r>
        <w:r>
          <w:rPr>
            <w:rStyle w:val="Lienhypertexte"/>
          </w:rPr>
          <w:t xml:space="preserve">recommandations 55 et 57 dans le récent </w:t>
        </w:r>
        <w:r w:rsidRPr="001454F7">
          <w:rPr>
            <w:rStyle w:val="Lienhypertexte"/>
            <w:b/>
            <w:bCs/>
          </w:rPr>
          <w:t xml:space="preserve">rapport </w:t>
        </w:r>
        <w:r>
          <w:rPr>
            <w:rStyle w:val="Lienhypertexte"/>
            <w:b/>
            <w:bCs/>
          </w:rPr>
          <w:t xml:space="preserve">du Comité des droits des personnes handicapées </w:t>
        </w:r>
        <w:r>
          <w:rPr>
            <w:rStyle w:val="Lienhypertexte"/>
          </w:rPr>
          <w:t>remis à la Belgique</w:t>
        </w:r>
        <w:r>
          <w:fldChar w:fldCharType="end"/>
        </w:r>
        <w:r>
          <w:t>. En substance, il s’agit de PLANIFIER  une stratégie, de développer une vraie politique d’emploi inclusif, de lutter contre la discrimination, d’encadrer efficacement la réintégration et de prévoir la pleine accessibilité à la formation. Il s’agit par ailleurs d’améliorer la transparence de l’information et de renforcer la coopération entre acteurs pour un meilleur soutien à l’emploi inclusif. La Plateforme renvoie aussi au «</w:t>
        </w:r>
        <w:r>
          <w:fldChar w:fldCharType="begin"/>
        </w:r>
        <w:r>
          <w:instrText>HYPERLINK "https://employment-social-affairs.ec.europa.eu/policies-and-activities/eu-employment-policies/disability-employment-package_en"</w:instrText>
        </w:r>
        <w:r>
          <w:fldChar w:fldCharType="separate"/>
        </w:r>
        <w:r w:rsidRPr="00FF32FF">
          <w:rPr>
            <w:rStyle w:val="Lienhypertexte"/>
          </w:rPr>
          <w:t>Paquet Emploi Handicap</w:t>
        </w:r>
        <w:r>
          <w:fldChar w:fldCharType="end"/>
        </w:r>
        <w:r>
          <w:t xml:space="preserve">» que </w:t>
        </w:r>
        <w:r w:rsidRPr="003A5894">
          <w:rPr>
            <w:b/>
            <w:bCs/>
          </w:rPr>
          <w:t>l’Union européenne</w:t>
        </w:r>
        <w:r>
          <w:t xml:space="preserve"> qualifie d’essentiel pour réaliser l’ambition de plein emploi d’ici 2030. Le message qu’adresse l’ONU mais </w:t>
        </w:r>
        <w:r>
          <w:lastRenderedPageBreak/>
          <w:t xml:space="preserve">aussi l’Europe est donc très clair :  sans une stratégie structurée, assorti de moyens concrets, toute ambition de remise à l’emploi de personnes en situation de handicap est un leurre.  </w:t>
        </w:r>
      </w:ins>
    </w:p>
    <w:p w14:paraId="7458E5AD" w14:textId="71439D6F" w:rsidR="003A5894" w:rsidRDefault="003A5894" w:rsidP="003A5894">
      <w:pPr>
        <w:spacing w:after="120" w:line="276" w:lineRule="auto"/>
        <w:jc w:val="both"/>
        <w:rPr>
          <w:ins w:id="23" w:author="Magritte Olivier" w:date="2025-09-03T15:22:00Z" w16du:dateUtc="2025-09-03T13:22:00Z"/>
        </w:rPr>
      </w:pPr>
      <w:ins w:id="24" w:author="Magritte Olivier" w:date="2025-09-03T15:22:00Z" w16du:dateUtc="2025-09-03T13:22:00Z">
        <w:r>
          <w:t xml:space="preserve">En Belgique, de </w:t>
        </w:r>
        <w:r>
          <w:t xml:space="preserve">l’avis-même du </w:t>
        </w:r>
        <w:r w:rsidRPr="001454F7">
          <w:rPr>
            <w:b/>
            <w:bCs/>
          </w:rPr>
          <w:fldChar w:fldCharType="begin"/>
        </w:r>
        <w:r w:rsidRPr="001454F7">
          <w:rPr>
            <w:b/>
            <w:bCs/>
          </w:rPr>
          <w:instrText>HYPERLINK "https://cse.belgique.be/sites/default/files/content/download/files/2022_03_avis_cse_targets_be_2030_update_complet.pdf"</w:instrText>
        </w:r>
        <w:r w:rsidRPr="001454F7">
          <w:rPr>
            <w:b/>
            <w:bCs/>
          </w:rPr>
        </w:r>
        <w:r w:rsidRPr="001454F7">
          <w:rPr>
            <w:b/>
            <w:bCs/>
          </w:rPr>
          <w:fldChar w:fldCharType="separate"/>
        </w:r>
        <w:r w:rsidRPr="001454F7">
          <w:rPr>
            <w:rStyle w:val="Lienhypertexte"/>
            <w:b/>
            <w:bCs/>
          </w:rPr>
          <w:t xml:space="preserve">Conseil Supérieur </w:t>
        </w:r>
        <w:r>
          <w:rPr>
            <w:rStyle w:val="Lienhypertexte"/>
            <w:b/>
            <w:bCs/>
          </w:rPr>
          <w:t>de</w:t>
        </w:r>
        <w:r w:rsidRPr="001454F7">
          <w:rPr>
            <w:rStyle w:val="Lienhypertexte"/>
            <w:b/>
            <w:bCs/>
          </w:rPr>
          <w:t xml:space="preserve"> l’Emploi</w:t>
        </w:r>
        <w:r w:rsidRPr="001454F7">
          <w:rPr>
            <w:b/>
            <w:bCs/>
          </w:rPr>
          <w:fldChar w:fldCharType="end"/>
        </w:r>
        <w:r>
          <w:t xml:space="preserve"> (page 20), </w:t>
        </w:r>
        <w:r w:rsidRPr="001454F7">
          <w:rPr>
            <w:i/>
            <w:iCs/>
          </w:rPr>
          <w:t>« Notre pays compte une importante population souffrant de problèmes de santé ou de handicap qui n’est donc pas en mesure de travailler. En Belgique, 25 % des personnes connaissent des limitations de longue durée de leurs activités habituelles dues à de problèmes de santé. Ce groupe présente un écart d’emploi considérable (2019: 33,1 p.p.; objectif pour 2030: 24,5 p.p.) par rapport à la situation observée dans d’autres pays et il importe donc de prendre les mesures nécessaires (aménagements raisonnables au travail, accompagnement, etc.) pour le resserrer ».</w:t>
        </w:r>
        <w:r>
          <w:rPr>
            <w:i/>
            <w:iCs/>
          </w:rPr>
          <w:t xml:space="preserve"> </w:t>
        </w:r>
      </w:ins>
    </w:p>
    <w:p w14:paraId="11701476" w14:textId="77777777" w:rsidR="003A5894" w:rsidRDefault="003A5894" w:rsidP="003A5894">
      <w:pPr>
        <w:spacing w:after="120" w:line="276" w:lineRule="auto"/>
        <w:jc w:val="both"/>
        <w:rPr>
          <w:ins w:id="25" w:author="Magritte Olivier" w:date="2025-09-03T15:22:00Z" w16du:dateUtc="2025-09-03T13:22:00Z"/>
        </w:rPr>
      </w:pPr>
      <w:ins w:id="26" w:author="Magritte Olivier" w:date="2025-09-03T15:22:00Z" w16du:dateUtc="2025-09-03T13:22:00Z">
        <w:r>
          <w:t xml:space="preserve">Enfin, </w:t>
        </w:r>
        <w:r w:rsidRPr="001454F7">
          <w:rPr>
            <w:b/>
            <w:bCs/>
          </w:rPr>
          <w:t>le SPF Emploi</w:t>
        </w:r>
        <w:r>
          <w:rPr>
            <w:b/>
            <w:bCs/>
          </w:rPr>
          <w:t>, Travail et Concertation sociale</w:t>
        </w:r>
        <w:r>
          <w:t xml:space="preserve"> dans son </w:t>
        </w:r>
        <w:r>
          <w:fldChar w:fldCharType="begin"/>
        </w:r>
        <w:r>
          <w:instrText>HYPERLINK "https://emploi.belgique.be/sites/default/files/content/publications/FR/RapportDiversite2024.pdf"</w:instrText>
        </w:r>
        <w:r>
          <w:fldChar w:fldCharType="separate"/>
        </w:r>
        <w:r w:rsidRPr="009D1799">
          <w:rPr>
            <w:rStyle w:val="Lienhypertexte"/>
          </w:rPr>
          <w:t>rapport diversité 2024</w:t>
        </w:r>
        <w:r>
          <w:fldChar w:fldCharType="end"/>
        </w:r>
        <w:r>
          <w:t xml:space="preserve">, fait plusieurs constats que le gouvernement doit intégrer dans sa réflexion quant à sa réforme du chômage : les nier serait d’une grande malhonnêteté intellectuelle et aboutirait à des mesures forcément vouées à l’échec. </w:t>
        </w:r>
      </w:ins>
    </w:p>
    <w:p w14:paraId="13CDBB07" w14:textId="77777777" w:rsidR="003A5894" w:rsidRDefault="003A5894" w:rsidP="003A5894">
      <w:pPr>
        <w:spacing w:after="120" w:line="276" w:lineRule="auto"/>
        <w:jc w:val="both"/>
        <w:rPr>
          <w:ins w:id="27" w:author="Magritte Olivier" w:date="2025-09-03T15:22:00Z" w16du:dateUtc="2025-09-03T13:22:00Z"/>
          <w:i/>
          <w:iCs/>
        </w:rPr>
      </w:pPr>
      <w:ins w:id="28" w:author="Magritte Olivier" w:date="2025-09-03T15:22:00Z" w16du:dateUtc="2025-09-03T13:22:00Z">
        <w:r>
          <w:t xml:space="preserve">Page 361 : </w:t>
        </w:r>
        <w:r w:rsidRPr="001454F7">
          <w:rPr>
            <w:i/>
            <w:iCs/>
          </w:rPr>
          <w:t xml:space="preserve">« la question de la limitation des allocations de chômage dans le temps </w:t>
        </w:r>
        <w:r>
          <w:rPr>
            <w:i/>
            <w:iCs/>
          </w:rPr>
          <w:t xml:space="preserve">(…) </w:t>
        </w:r>
        <w:r w:rsidRPr="001454F7">
          <w:rPr>
            <w:i/>
            <w:iCs/>
          </w:rPr>
          <w:t xml:space="preserve"> ne peut pas être le cœur du débat. </w:t>
        </w:r>
        <w:r w:rsidRPr="001454F7">
          <w:rPr>
            <w:b/>
            <w:bCs/>
            <w:i/>
            <w:iCs/>
          </w:rPr>
          <w:t>La question est surtout de savoir comment nous pouvons accompagner au mieux</w:t>
        </w:r>
        <w:r w:rsidRPr="001454F7">
          <w:rPr>
            <w:i/>
            <w:iCs/>
          </w:rPr>
          <w:t xml:space="preserve"> un maximum de personnes vers le marché du travail en essayant de supprimer un maximum d’obstacles. Si une personne au chômage a un problème de logement et si une personne en invalidité a besoin d’une formation pour retrouver un emploi, il serait peut-être préférable qu’ils puissent s’adresser à un guichet unique, dans une approche plus intégrée. »</w:t>
        </w:r>
      </w:ins>
    </w:p>
    <w:p w14:paraId="568CABF2" w14:textId="77777777" w:rsidR="003A5894" w:rsidRDefault="003A5894" w:rsidP="003A5894">
      <w:pPr>
        <w:spacing w:after="120" w:line="276" w:lineRule="auto"/>
        <w:jc w:val="both"/>
        <w:rPr>
          <w:ins w:id="29" w:author="Magritte Olivier" w:date="2025-09-03T15:22:00Z" w16du:dateUtc="2025-09-03T13:22:00Z"/>
          <w:i/>
          <w:iCs/>
        </w:rPr>
      </w:pPr>
      <w:ins w:id="30" w:author="Magritte Olivier" w:date="2025-09-03T15:22:00Z" w16du:dateUtc="2025-09-03T13:22:00Z">
        <w:r>
          <w:rPr>
            <w:i/>
            <w:iCs/>
          </w:rPr>
          <w:t xml:space="preserve">Page 362 : </w:t>
        </w:r>
        <w:r w:rsidRPr="002047AD">
          <w:rPr>
            <w:i/>
            <w:iCs/>
          </w:rPr>
          <w:t>« </w:t>
        </w:r>
        <w:r w:rsidRPr="001454F7">
          <w:rPr>
            <w:i/>
            <w:iCs/>
          </w:rPr>
          <w:t xml:space="preserve">Dans de nombreux cas, la distance par rapport au marché du travail sera très grande et un emploi adapté ne sera pas facilement accessible. Il est important de garder en tête que </w:t>
        </w:r>
        <w:r w:rsidRPr="001454F7">
          <w:rPr>
            <w:b/>
            <w:bCs/>
            <w:i/>
            <w:iCs/>
          </w:rPr>
          <w:t>ce ne sont pas seulement les facteurs de santé qui jouent un rôle</w:t>
        </w:r>
        <w:r w:rsidRPr="001454F7">
          <w:rPr>
            <w:i/>
            <w:iCs/>
          </w:rPr>
          <w:t xml:space="preserve">, d’autres éléments interviennent également. C’est pourquoi une approche intégrée est nécessaire, basée sur une politique de prévention forte et multidimensionnelle. Ce faisant, il faut également penser à proposer une trajectoire : les personnes qui acceptent un emploi malgré la présence d’un obstacle doivent également </w:t>
        </w:r>
        <w:r w:rsidRPr="001454F7">
          <w:rPr>
            <w:b/>
            <w:bCs/>
            <w:i/>
            <w:iCs/>
          </w:rPr>
          <w:t>savoir ce qui se passera au cas où l’obstacle devient plus problématique</w:t>
        </w:r>
        <w:r w:rsidRPr="001454F7">
          <w:rPr>
            <w:i/>
            <w:iCs/>
          </w:rPr>
          <w:t>, par exemple, si le problème médical s’aggrave. Est-il possible alors d’avoir un horaire de travail plus léger, d’autres aménagements... ?</w:t>
        </w:r>
      </w:ins>
    </w:p>
    <w:p w14:paraId="7DB669FA" w14:textId="661E77DF" w:rsidR="003A5894" w:rsidRPr="003A5894" w:rsidRDefault="003A5894" w:rsidP="00776CE1">
      <w:pPr>
        <w:spacing w:after="120" w:line="276" w:lineRule="auto"/>
        <w:jc w:val="both"/>
        <w:rPr>
          <w:i/>
          <w:iCs/>
        </w:rPr>
      </w:pPr>
      <w:ins w:id="31" w:author="Magritte Olivier" w:date="2025-09-03T15:22:00Z" w16du:dateUtc="2025-09-03T13:22:00Z">
        <w:r>
          <w:rPr>
            <w:i/>
            <w:iCs/>
          </w:rPr>
          <w:t>Page 363 :</w:t>
        </w:r>
        <w:r w:rsidRPr="001454F7">
          <w:rPr>
            <w:i/>
            <w:iCs/>
          </w:rPr>
          <w:t xml:space="preserve"> </w:t>
        </w:r>
        <w:r w:rsidRPr="001454F7">
          <w:rPr>
            <w:b/>
            <w:bCs/>
            <w:i/>
            <w:iCs/>
          </w:rPr>
          <w:t>Il serait logique de lier les avantages au niveau de revenu</w:t>
        </w:r>
        <w:r w:rsidRPr="001454F7">
          <w:rPr>
            <w:i/>
            <w:iCs/>
          </w:rPr>
          <w:t xml:space="preserve"> de sorte que les personnes en emploi ayant un revenu (familial) trop faible puissent en bénéficier et que ces avantages ne disparaissent pas abruptement dès que l’on accepte un emploi. A cet égard, il ne faut pas mettre de côté le principe selon lequel quiconque travaille à temps plein ou presque au salaire minimum doit pouvoir en vivre – mais il faut aussi </w:t>
        </w:r>
        <w:r w:rsidRPr="001454F7">
          <w:rPr>
            <w:i/>
            <w:iCs/>
          </w:rPr>
          <w:lastRenderedPageBreak/>
          <w:t>accepter que tous les emplois ne puissent pas fournir un revenu suffisant pour une famille entière. Le même raisonnement vaut d’ailleurs dans le sens inverse : si le droit à une allocation ne peut pas être récupéré quand l’intégration ou la réintégration sur le marché du travail échoue, certains ne prendront pas le risque.</w:t>
        </w:r>
      </w:ins>
    </w:p>
    <w:p w14:paraId="10514362" w14:textId="2165AC4D" w:rsidR="000706CE" w:rsidRPr="00425593" w:rsidRDefault="000706CE" w:rsidP="00776CE1">
      <w:pPr>
        <w:spacing w:after="120" w:line="276" w:lineRule="auto"/>
        <w:jc w:val="both"/>
      </w:pPr>
      <w:del w:id="32" w:author="Magritte Olivier" w:date="2025-09-03T15:27:00Z" w16du:dateUtc="2025-09-03T13:27:00Z">
        <w:r w:rsidRPr="00425593" w:rsidDel="003A5894">
          <w:delText>Nous estimons</w:delText>
        </w:r>
      </w:del>
      <w:ins w:id="33" w:author="Magritte Olivier" w:date="2025-09-03T15:27:00Z" w16du:dateUtc="2025-09-03T13:27:00Z">
        <w:r w:rsidR="003A5894">
          <w:t>Pour toutes ces raisons, la Plateforme estime</w:t>
        </w:r>
      </w:ins>
      <w:r w:rsidRPr="00425593">
        <w:t xml:space="preserve"> qu'il n'est ni réaliste ni souhaitable d’imaginer que les personnes en situation de handicap actuellement au chômage pourront être réorientées massivement vers le secteur des entreprises de travail adapté, comme semble le suggérer le Gouvernement fédéral, d'autant plus que la création de nouveaux emplois adaptés nécessite du temps, des investissements et une concertation indispensable avec les Régions, ce qui n’a pas été réalisé pour l’instant. </w:t>
      </w:r>
    </w:p>
    <w:p w14:paraId="1892B0CA" w14:textId="4A83D90A" w:rsidR="000706CE" w:rsidRPr="00425593" w:rsidRDefault="000706CE" w:rsidP="00776CE1">
      <w:pPr>
        <w:spacing w:after="120" w:line="276" w:lineRule="auto"/>
        <w:jc w:val="both"/>
      </w:pPr>
      <w:r w:rsidRPr="00425593">
        <w:t xml:space="preserve">En l'absence de solutions concrètes, réalisables et adaptées, la </w:t>
      </w:r>
      <w:r w:rsidRPr="00425593">
        <w:rPr>
          <w:b/>
          <w:bCs/>
        </w:rPr>
        <w:t xml:space="preserve">Plateforme </w:t>
      </w:r>
      <w:r w:rsidRPr="00DD2266">
        <w:t>constate</w:t>
      </w:r>
      <w:r w:rsidRPr="00425593">
        <w:t xml:space="preserve"> que la réforme annoncée risque de créer une impasse sociale pour ces demandeurs d'emploi, en les plaçant dans une situation intermédiaire précaire : exclus du chômage, sans alternative d'emploi ni </w:t>
      </w:r>
      <w:ins w:id="34" w:author="Magritte Olivier" w:date="2025-09-03T15:30:00Z" w16du:dateUtc="2025-09-03T13:30:00Z">
        <w:r w:rsidR="003A5894">
          <w:t>d’</w:t>
        </w:r>
      </w:ins>
      <w:r w:rsidRPr="00425593">
        <w:t>accompagnement adapté.</w:t>
      </w:r>
    </w:p>
    <w:p w14:paraId="4E94F2F9" w14:textId="77777777" w:rsidR="000706CE" w:rsidRPr="000706CE" w:rsidRDefault="000706CE" w:rsidP="00776CE1">
      <w:pPr>
        <w:pStyle w:val="Titre1"/>
      </w:pPr>
      <w:r w:rsidRPr="000706CE">
        <w:t>Recommandations de la Plateforme</w:t>
      </w:r>
    </w:p>
    <w:p w14:paraId="433A2023" w14:textId="77777777" w:rsidR="000706CE" w:rsidRPr="000706CE" w:rsidRDefault="000706CE" w:rsidP="00776CE1">
      <w:pPr>
        <w:pStyle w:val="Titre3"/>
        <w:numPr>
          <w:ilvl w:val="1"/>
          <w:numId w:val="20"/>
        </w:numPr>
      </w:pPr>
      <w:r w:rsidRPr="000706CE">
        <w:t>Au Gouvernement Fédéral</w:t>
      </w:r>
    </w:p>
    <w:p w14:paraId="27EFA4D9" w14:textId="72969FB1" w:rsidR="000706CE" w:rsidRPr="00425593" w:rsidRDefault="000706CE" w:rsidP="00776CE1">
      <w:pPr>
        <w:spacing w:after="120" w:line="276" w:lineRule="auto"/>
        <w:jc w:val="both"/>
      </w:pPr>
      <w:r w:rsidRPr="00425593">
        <w:t xml:space="preserve">La </w:t>
      </w:r>
      <w:r w:rsidR="00E03558">
        <w:rPr>
          <w:b/>
          <w:bCs/>
        </w:rPr>
        <w:t>P</w:t>
      </w:r>
      <w:r w:rsidR="00E03558" w:rsidRPr="00DD2266">
        <w:rPr>
          <w:b/>
          <w:bCs/>
        </w:rPr>
        <w:t>lateforme</w:t>
      </w:r>
      <w:r w:rsidR="00E03558" w:rsidRPr="00425593">
        <w:t xml:space="preserve"> </w:t>
      </w:r>
      <w:r w:rsidRPr="00425593">
        <w:t xml:space="preserve">demande avec insistance que les autorités passent d’une attitude protectionniste et compensatoire à une approche active, responsabilisante et valorisante. La personne en situation de handicap doit être considérée comme un partenaire dans la lutte contre le chômage si le </w:t>
      </w:r>
      <w:r w:rsidR="0016641A">
        <w:t>G</w:t>
      </w:r>
      <w:r w:rsidR="0016641A" w:rsidRPr="00425593">
        <w:t xml:space="preserve">ouvernement </w:t>
      </w:r>
      <w:r w:rsidRPr="00425593">
        <w:t xml:space="preserve">veut atteindre son objectif, d’ici 2029, d’un taux de participation au marché du travail de 80 %. </w:t>
      </w:r>
    </w:p>
    <w:p w14:paraId="2F93F346" w14:textId="77777777" w:rsidR="000706CE" w:rsidRPr="00425593" w:rsidRDefault="000706CE" w:rsidP="00776CE1">
      <w:pPr>
        <w:spacing w:after="120" w:line="276" w:lineRule="auto"/>
        <w:jc w:val="both"/>
      </w:pPr>
      <w:r w:rsidRPr="00425593">
        <w:t>En effet, leur situation particulière, caractérisée par des obstacles structurels à l’accès et au maintien dans l’emploi, justifie pleinement un traitement différencié, fondé sur les principes d’égalité réelle, de non-discrimination et d’aménagement raisonnable, tels que garantis notamment par la Convention des Nations Unies relative aux droits des personnes handicapées (CDPH), ratifiée par la Belgique.</w:t>
      </w:r>
    </w:p>
    <w:p w14:paraId="59E8811F" w14:textId="77777777" w:rsidR="000706CE" w:rsidRPr="00425593" w:rsidRDefault="000706CE" w:rsidP="00776CE1">
      <w:pPr>
        <w:spacing w:after="120" w:line="276" w:lineRule="auto"/>
        <w:jc w:val="both"/>
        <w:rPr>
          <w:b/>
          <w:bCs/>
        </w:rPr>
      </w:pPr>
      <w:r w:rsidRPr="00425593">
        <w:rPr>
          <w:b/>
          <w:bCs/>
        </w:rPr>
        <w:t xml:space="preserve">Imposer une limite stricte à deux ans, sans tenir compte de ces réalités, revient à traiter de manière identique des situations inégales. </w:t>
      </w:r>
      <w:r w:rsidRPr="00425593">
        <w:t>Cela aggraverait la précarité de nombreuses personnes déjà en marge du marché de l’emploi.</w:t>
      </w:r>
    </w:p>
    <w:p w14:paraId="47AE610C" w14:textId="239B24E3" w:rsidR="000706CE" w:rsidRPr="00425593" w:rsidRDefault="000706CE" w:rsidP="00776CE1">
      <w:pPr>
        <w:spacing w:after="120" w:line="276" w:lineRule="auto"/>
        <w:jc w:val="both"/>
      </w:pPr>
      <w:r w:rsidRPr="00425593">
        <w:t xml:space="preserve">Dès lors, la </w:t>
      </w:r>
      <w:r w:rsidR="001F5EB7">
        <w:rPr>
          <w:b/>
          <w:bCs/>
        </w:rPr>
        <w:t>P</w:t>
      </w:r>
      <w:r w:rsidR="001F5EB7" w:rsidRPr="00425593">
        <w:rPr>
          <w:b/>
          <w:bCs/>
        </w:rPr>
        <w:t>lateforme</w:t>
      </w:r>
      <w:r w:rsidR="001F5EB7" w:rsidRPr="00425593">
        <w:t xml:space="preserve"> </w:t>
      </w:r>
      <w:r w:rsidRPr="00425593">
        <w:t xml:space="preserve">demande : </w:t>
      </w:r>
    </w:p>
    <w:p w14:paraId="07CDDA96" w14:textId="77777777" w:rsidR="000706CE" w:rsidRPr="00425593" w:rsidRDefault="000706CE" w:rsidP="00496C00">
      <w:pPr>
        <w:pStyle w:val="Paragraphedeliste"/>
        <w:numPr>
          <w:ilvl w:val="0"/>
          <w:numId w:val="12"/>
        </w:numPr>
        <w:spacing w:before="120" w:after="120" w:line="276" w:lineRule="auto"/>
        <w:jc w:val="both"/>
      </w:pPr>
      <w:r w:rsidRPr="00425593">
        <w:rPr>
          <w:b/>
          <w:bCs/>
        </w:rPr>
        <w:t xml:space="preserve"> Une exception explicite des PSH et de leurs aidants proches de la limitation à deux ans de la durée des allocations de chômage.</w:t>
      </w:r>
    </w:p>
    <w:p w14:paraId="7F475C11" w14:textId="11E2E259" w:rsidR="000706CE" w:rsidRPr="00425593" w:rsidRDefault="000706CE" w:rsidP="00776CE1">
      <w:pPr>
        <w:spacing w:after="120" w:line="276" w:lineRule="auto"/>
        <w:jc w:val="both"/>
      </w:pPr>
      <w:r w:rsidRPr="00425593">
        <w:lastRenderedPageBreak/>
        <w:t xml:space="preserve">La </w:t>
      </w:r>
      <w:r w:rsidR="001F5EB7">
        <w:rPr>
          <w:b/>
          <w:bCs/>
        </w:rPr>
        <w:t>P</w:t>
      </w:r>
      <w:r w:rsidR="001F5EB7" w:rsidRPr="00425593">
        <w:rPr>
          <w:b/>
          <w:bCs/>
        </w:rPr>
        <w:t xml:space="preserve">lateforme </w:t>
      </w:r>
      <w:r w:rsidRPr="00425593">
        <w:t>estime que certaines actions compensatoires devraient</w:t>
      </w:r>
      <w:r>
        <w:t xml:space="preserve"> à minima</w:t>
      </w:r>
      <w:r w:rsidRPr="00425593">
        <w:t xml:space="preserve"> être mise</w:t>
      </w:r>
      <w:r w:rsidR="001F5EB7">
        <w:t>s</w:t>
      </w:r>
      <w:r w:rsidRPr="00425593">
        <w:t xml:space="preserve"> en œuvre dans les compétences du Gouvernement Fédéral et notamment :</w:t>
      </w:r>
    </w:p>
    <w:p w14:paraId="6FA4057D" w14:textId="77777777" w:rsidR="000706CE" w:rsidRPr="008340DA" w:rsidRDefault="000706CE" w:rsidP="00496C00">
      <w:pPr>
        <w:pStyle w:val="Paragraphedeliste"/>
        <w:numPr>
          <w:ilvl w:val="0"/>
          <w:numId w:val="12"/>
        </w:numPr>
        <w:spacing w:before="120" w:after="120" w:line="276" w:lineRule="auto"/>
        <w:jc w:val="both"/>
      </w:pPr>
      <w:r w:rsidRPr="00425593">
        <w:rPr>
          <w:b/>
          <w:bCs/>
        </w:rPr>
        <w:t xml:space="preserve">Permettre le cumul du salaire avec l’ARR (Allocation de remplacement de revenus) et/ou l’AI (Allocation d’intégration), </w:t>
      </w:r>
      <w:r w:rsidRPr="008340DA">
        <w:t>de sorte qu’une participation au marché de l’emploi reste financièrement avantageuse pour la personne en situation de handicap.</w:t>
      </w:r>
    </w:p>
    <w:p w14:paraId="02737C6F" w14:textId="77777777" w:rsidR="000706CE" w:rsidRPr="00425593" w:rsidRDefault="000706CE" w:rsidP="00496C00">
      <w:pPr>
        <w:pStyle w:val="Paragraphedeliste"/>
        <w:numPr>
          <w:ilvl w:val="0"/>
          <w:numId w:val="12"/>
        </w:numPr>
        <w:tabs>
          <w:tab w:val="num" w:pos="720"/>
        </w:tabs>
        <w:spacing w:before="120" w:after="120" w:line="276" w:lineRule="auto"/>
        <w:jc w:val="both"/>
        <w:rPr>
          <w:b/>
          <w:bCs/>
        </w:rPr>
      </w:pPr>
      <w:r w:rsidRPr="00425593">
        <w:rPr>
          <w:b/>
          <w:bCs/>
        </w:rPr>
        <w:t>Garantir la récupération automatique de l’ARR en cas de perte d’emploi ou d’arrêt forcé de l’activité pour raisons médicales.</w:t>
      </w:r>
    </w:p>
    <w:p w14:paraId="237950B8" w14:textId="3A189430" w:rsidR="000706CE" w:rsidRPr="00425593" w:rsidRDefault="000706CE" w:rsidP="00496C00">
      <w:pPr>
        <w:pStyle w:val="Paragraphedeliste"/>
        <w:numPr>
          <w:ilvl w:val="0"/>
          <w:numId w:val="12"/>
        </w:numPr>
        <w:tabs>
          <w:tab w:val="num" w:pos="720"/>
        </w:tabs>
        <w:spacing w:before="120" w:after="120" w:line="276" w:lineRule="auto"/>
        <w:jc w:val="both"/>
        <w:rPr>
          <w:b/>
          <w:bCs/>
        </w:rPr>
      </w:pPr>
      <w:r w:rsidRPr="00425593">
        <w:rPr>
          <w:b/>
          <w:bCs/>
        </w:rPr>
        <w:t xml:space="preserve">Allonger la durée du congé pour aidants proches. </w:t>
      </w:r>
      <w:r w:rsidRPr="008340DA">
        <w:t xml:space="preserve">Les personnes qui assistent d’autres personnes, notamment </w:t>
      </w:r>
      <w:ins w:id="35" w:author="Magritte Olivier" w:date="2025-09-03T15:31:00Z" w16du:dateUtc="2025-09-03T13:31:00Z">
        <w:r w:rsidR="00AD3C93">
          <w:t xml:space="preserve">et souvent </w:t>
        </w:r>
      </w:ins>
      <w:r w:rsidRPr="008340DA">
        <w:t>en raison du manque de personnel soignant, d’assistance personnelles ou de places en institution, ne doivent pas être pénalisées.</w:t>
      </w:r>
    </w:p>
    <w:p w14:paraId="001A64A3" w14:textId="77777777" w:rsidR="000706CE" w:rsidRPr="000706CE" w:rsidRDefault="000706CE" w:rsidP="00496C00">
      <w:pPr>
        <w:pStyle w:val="Titre3"/>
        <w:numPr>
          <w:ilvl w:val="1"/>
          <w:numId w:val="13"/>
        </w:numPr>
      </w:pPr>
      <w:r w:rsidRPr="000706CE">
        <w:t>Aux Gouvernements Régionaux et Communautaires</w:t>
      </w:r>
    </w:p>
    <w:p w14:paraId="0F9377C4" w14:textId="0778910F" w:rsidR="000706CE" w:rsidRDefault="000706CE" w:rsidP="00776CE1">
      <w:pPr>
        <w:spacing w:after="120" w:line="276" w:lineRule="auto"/>
        <w:jc w:val="both"/>
      </w:pPr>
      <w:r w:rsidRPr="00425593">
        <w:t xml:space="preserve">La </w:t>
      </w:r>
      <w:r w:rsidR="007F0967">
        <w:rPr>
          <w:b/>
          <w:bCs/>
        </w:rPr>
        <w:t>P</w:t>
      </w:r>
      <w:r w:rsidR="007F0967" w:rsidRPr="00425593">
        <w:rPr>
          <w:b/>
          <w:bCs/>
        </w:rPr>
        <w:t>lateforme</w:t>
      </w:r>
      <w:r w:rsidR="007F0967" w:rsidRPr="00425593">
        <w:t xml:space="preserve"> </w:t>
      </w:r>
      <w:r w:rsidRPr="00425593">
        <w:t xml:space="preserve">insiste également sur le rôle proactif que peuvent et doivent jouer les </w:t>
      </w:r>
      <w:r w:rsidR="007F0967">
        <w:t>G</w:t>
      </w:r>
      <w:r w:rsidR="007F0967" w:rsidRPr="00425593">
        <w:t xml:space="preserve">ouvernements </w:t>
      </w:r>
      <w:r w:rsidRPr="00425593">
        <w:t xml:space="preserve">des entités fédérées dans leurs compétences respectives afin de favoriser la mise à l’emploi ordinaire des </w:t>
      </w:r>
      <w:r>
        <w:t>personnes en situation de handicap</w:t>
      </w:r>
      <w:r w:rsidRPr="00425593">
        <w:t xml:space="preserve">. </w:t>
      </w:r>
      <w:bookmarkStart w:id="36" w:name="_Hlk207782524"/>
      <w:ins w:id="37" w:author="Magritte Olivier" w:date="2025-09-03T15:32:00Z" w16du:dateUtc="2025-09-03T13:32:00Z">
        <w:r w:rsidR="00AD3C93">
          <w:t>La Plateforme insiste sur les volets de la formation et de l’accompagnement.</w:t>
        </w:r>
      </w:ins>
      <w:bookmarkEnd w:id="36"/>
    </w:p>
    <w:p w14:paraId="7F409057" w14:textId="77777777" w:rsidR="000706CE" w:rsidRDefault="000706CE" w:rsidP="00776CE1">
      <w:pPr>
        <w:spacing w:after="120" w:line="276" w:lineRule="auto"/>
        <w:jc w:val="both"/>
      </w:pPr>
    </w:p>
    <w:p w14:paraId="276656AC" w14:textId="77777777" w:rsidR="000706CE" w:rsidRPr="000706CE" w:rsidRDefault="000706CE" w:rsidP="00496C00">
      <w:pPr>
        <w:pStyle w:val="Titre7"/>
      </w:pPr>
      <w:r w:rsidRPr="000706CE">
        <w:t>Concernant la lutte contre les discriminations à l’embauche</w:t>
      </w:r>
    </w:p>
    <w:p w14:paraId="00459B56" w14:textId="77777777" w:rsidR="000706CE" w:rsidRPr="000706CE" w:rsidRDefault="000706CE" w:rsidP="00776CE1">
      <w:pPr>
        <w:jc w:val="both"/>
        <w:rPr>
          <w:lang w:eastAsia="en-US"/>
        </w:rPr>
      </w:pPr>
    </w:p>
    <w:p w14:paraId="1C17DCBC" w14:textId="60649ADA" w:rsidR="000706CE" w:rsidRPr="00425593" w:rsidRDefault="000706CE" w:rsidP="00776CE1">
      <w:pPr>
        <w:spacing w:after="120" w:line="276" w:lineRule="auto"/>
        <w:jc w:val="both"/>
      </w:pPr>
      <w:r w:rsidRPr="00425593">
        <w:t xml:space="preserve">La </w:t>
      </w:r>
      <w:r w:rsidR="003C38E1">
        <w:rPr>
          <w:b/>
          <w:bCs/>
        </w:rPr>
        <w:t>P</w:t>
      </w:r>
      <w:r w:rsidR="003C38E1" w:rsidRPr="00425593">
        <w:rPr>
          <w:b/>
          <w:bCs/>
        </w:rPr>
        <w:t>lateforme</w:t>
      </w:r>
      <w:r w:rsidR="003C38E1" w:rsidRPr="00425593">
        <w:t xml:space="preserve"> </w:t>
      </w:r>
      <w:r w:rsidRPr="00425593">
        <w:t xml:space="preserve">relève que la transition vers l’emploi ordinaire pour les PSH ne peut être envisagée comme une solution réaliste et durable tant que les </w:t>
      </w:r>
      <w:r w:rsidRPr="00425593">
        <w:rPr>
          <w:b/>
          <w:bCs/>
        </w:rPr>
        <w:t>barrières systémiques</w:t>
      </w:r>
      <w:r w:rsidRPr="00425593">
        <w:t xml:space="preserve"> persistantes ne sont pas levées. Cela implique notamment :</w:t>
      </w:r>
    </w:p>
    <w:p w14:paraId="5A7BD297" w14:textId="77777777" w:rsidR="000706CE" w:rsidRPr="00425593" w:rsidRDefault="000706CE" w:rsidP="00496C00">
      <w:pPr>
        <w:numPr>
          <w:ilvl w:val="0"/>
          <w:numId w:val="8"/>
        </w:numPr>
        <w:spacing w:before="120" w:after="120" w:line="276" w:lineRule="auto"/>
        <w:jc w:val="both"/>
      </w:pPr>
      <w:r w:rsidRPr="00756CB8">
        <w:rPr>
          <w:b/>
          <w:bCs/>
        </w:rPr>
        <w:t>Un contrôle effectif du respect des législations anti-discrimination</w:t>
      </w:r>
      <w:r w:rsidRPr="00425593">
        <w:t>,</w:t>
      </w:r>
      <w:r w:rsidRPr="00425593">
        <w:rPr>
          <w:rFonts w:ascii="Times New Roman" w:hAnsi="Times New Roman"/>
          <w:sz w:val="24"/>
          <w:lang w:eastAsia="fr-BE"/>
        </w:rPr>
        <w:t xml:space="preserve"> </w:t>
      </w:r>
      <w:r w:rsidRPr="00425593">
        <w:t>en particulier celles relatives à l’interdiction de toute forme de discrimination fondée sur le handicap dans l’accès à l’emploi, les conditions de travail, la formation et la promotion. Les autorités compétentes doivent disposer de moyens renforcés pour assurer ce contrôle et garantir une réponse rapide et dissuasive en cas de manquement.</w:t>
      </w:r>
    </w:p>
    <w:p w14:paraId="5B4AD0D5" w14:textId="77777777" w:rsidR="000706CE" w:rsidRDefault="000706CE" w:rsidP="00496C00">
      <w:pPr>
        <w:numPr>
          <w:ilvl w:val="0"/>
          <w:numId w:val="8"/>
        </w:numPr>
        <w:spacing w:before="120" w:after="120" w:line="276" w:lineRule="auto"/>
        <w:jc w:val="both"/>
      </w:pPr>
      <w:r w:rsidRPr="00C65F80">
        <w:rPr>
          <w:b/>
          <w:bCs/>
        </w:rPr>
        <w:t>L’adoption de sanctions claires et appliquées systématiquement en cas de refus d’aménagements raisonnables.</w:t>
      </w:r>
      <w:r w:rsidRPr="00425593">
        <w:t xml:space="preserve"> L’absence d’aménagement constitue une forme de discrimination indirecte lorsque l’environnement professionnel n’est pas rendu accessible, et doit être traitée comme telle par les services de l’inspection du travail.</w:t>
      </w:r>
    </w:p>
    <w:p w14:paraId="603A5D62" w14:textId="77777777" w:rsidR="000706CE" w:rsidRDefault="000706CE" w:rsidP="00496C00">
      <w:pPr>
        <w:pStyle w:val="Titre7"/>
      </w:pPr>
      <w:r w:rsidRPr="000706CE">
        <w:t>Concernant la facilitation du télétravail et l’assistance personnelle sur le lieu de travail</w:t>
      </w:r>
    </w:p>
    <w:p w14:paraId="3998A33D" w14:textId="77777777" w:rsidR="000706CE" w:rsidRPr="000706CE" w:rsidRDefault="000706CE" w:rsidP="00776CE1">
      <w:pPr>
        <w:jc w:val="both"/>
        <w:rPr>
          <w:rFonts w:eastAsiaTheme="majorEastAsia"/>
          <w:lang w:eastAsia="en-US"/>
        </w:rPr>
      </w:pPr>
    </w:p>
    <w:p w14:paraId="3A1D68EB" w14:textId="77777777" w:rsidR="000706CE" w:rsidRPr="00425593" w:rsidRDefault="000706CE" w:rsidP="00776CE1">
      <w:pPr>
        <w:spacing w:after="120" w:line="276" w:lineRule="auto"/>
        <w:jc w:val="both"/>
      </w:pPr>
      <w:r w:rsidRPr="00425593">
        <w:lastRenderedPageBreak/>
        <w:t xml:space="preserve">La </w:t>
      </w:r>
      <w:r w:rsidRPr="00425593">
        <w:rPr>
          <w:b/>
          <w:bCs/>
        </w:rPr>
        <w:t>Plateforme</w:t>
      </w:r>
      <w:r w:rsidRPr="00425593">
        <w:t xml:space="preserve"> insiste sur le fait que le </w:t>
      </w:r>
      <w:r w:rsidRPr="00425593">
        <w:rPr>
          <w:b/>
          <w:bCs/>
        </w:rPr>
        <w:t>télétravail</w:t>
      </w:r>
      <w:r w:rsidRPr="00425593">
        <w:t xml:space="preserve">, lorsqu’il est souhaité par la personne en situation de handicap, constitue un levier puissant d’inclusion dans l’emploi ordinaire. Il permet de surmonter de nombreux obstacles liés à la mobilité, à la fatigue, ou encore à l’accessibilité physique des lieux de travail. Pour de nombreuses personnes, cette modalité de travail offre une </w:t>
      </w:r>
      <w:r w:rsidRPr="00425593">
        <w:rPr>
          <w:b/>
          <w:bCs/>
        </w:rPr>
        <w:t>flexibilité essentielle</w:t>
      </w:r>
      <w:r w:rsidRPr="00425593">
        <w:t xml:space="preserve"> pour concilier contraintes de santé et obligations professionnelles.</w:t>
      </w:r>
    </w:p>
    <w:p w14:paraId="154EE3EE" w14:textId="0E958F64" w:rsidR="000706CE" w:rsidRPr="00425593" w:rsidRDefault="000706CE" w:rsidP="00776CE1">
      <w:pPr>
        <w:spacing w:after="120" w:line="276" w:lineRule="auto"/>
        <w:jc w:val="both"/>
      </w:pPr>
      <w:r w:rsidRPr="00425593">
        <w:t xml:space="preserve">Cependant, la </w:t>
      </w:r>
      <w:r w:rsidRPr="00425593">
        <w:rPr>
          <w:b/>
          <w:bCs/>
        </w:rPr>
        <w:t>Plateforme</w:t>
      </w:r>
      <w:r w:rsidRPr="00425593">
        <w:t xml:space="preserve"> ajoute que pour que le télétravail puisse constituer une opportunité réelle et égalitaire, il doit s’accompagner de conditions d’accès adaptées et équitables, notamment :</w:t>
      </w:r>
    </w:p>
    <w:p w14:paraId="0E8ACBCC" w14:textId="77777777" w:rsidR="000706CE" w:rsidRPr="00425593" w:rsidRDefault="000706CE" w:rsidP="00496C00">
      <w:pPr>
        <w:numPr>
          <w:ilvl w:val="0"/>
          <w:numId w:val="10"/>
        </w:numPr>
        <w:spacing w:before="120" w:after="120" w:line="276" w:lineRule="auto"/>
        <w:jc w:val="both"/>
      </w:pPr>
      <w:r w:rsidRPr="00425593">
        <w:t>Un accès facilité et financièrement soutenu à l’équipement informatique et aux outils numériques (ordinateurs, logiciels spécifiques, connexions internet sécurisées) ;</w:t>
      </w:r>
    </w:p>
    <w:p w14:paraId="7DB91CA2" w14:textId="77777777" w:rsidR="000706CE" w:rsidRPr="00425593" w:rsidRDefault="000706CE" w:rsidP="00496C00">
      <w:pPr>
        <w:numPr>
          <w:ilvl w:val="0"/>
          <w:numId w:val="10"/>
        </w:numPr>
        <w:spacing w:before="120" w:after="120" w:line="276" w:lineRule="auto"/>
        <w:jc w:val="both"/>
      </w:pPr>
      <w:r w:rsidRPr="00425593">
        <w:t>Une formation au numérique adaptée aux besoins spécifiques des personnes concernées, y compris pour les logiciels d’accessibilité ou les interfaces simplifiées ;</w:t>
      </w:r>
    </w:p>
    <w:p w14:paraId="418C76A7" w14:textId="77777777" w:rsidR="000706CE" w:rsidRPr="00425593" w:rsidRDefault="000706CE" w:rsidP="00496C00">
      <w:pPr>
        <w:numPr>
          <w:ilvl w:val="0"/>
          <w:numId w:val="10"/>
        </w:numPr>
        <w:spacing w:before="120" w:after="120" w:line="276" w:lineRule="auto"/>
        <w:jc w:val="both"/>
      </w:pPr>
      <w:r w:rsidRPr="00425593">
        <w:t>Un cadre juridique et organisationnel clair, garantissant les droits des télétravailleurs en situation de handicap (y compris en matière d’aménagements raisonnables à distance), ainsi qu’un soutien technique et humain structurel, pour prévenir l’isolement et maintenir un lien actif avec l’équipe et l’encadrement.</w:t>
      </w:r>
    </w:p>
    <w:p w14:paraId="44B0ABA0" w14:textId="1AAA9BEA" w:rsidR="000706CE" w:rsidRDefault="000706CE" w:rsidP="00776CE1">
      <w:pPr>
        <w:spacing w:after="120" w:line="276" w:lineRule="auto"/>
        <w:jc w:val="both"/>
      </w:pPr>
      <w:r w:rsidRPr="00425593">
        <w:t xml:space="preserve">De même, sur le lieu de travail, </w:t>
      </w:r>
      <w:r w:rsidRPr="0024351C">
        <w:rPr>
          <w:b/>
          <w:bCs/>
        </w:rPr>
        <w:t>la présence d’une assistance personnelle,</w:t>
      </w:r>
      <w:r w:rsidRPr="00425593">
        <w:t xml:space="preserve"> sous la forme d’un accompagnateur ou d’aides individuelles spécifiques, est souvent une condition indispensable à l’exercice effectif d’une activité professionnelle. Cette forme de soutien reste aujourd’hui très inégalement disponible entre les </w:t>
      </w:r>
      <w:r w:rsidR="002D02C1">
        <w:t>R</w:t>
      </w:r>
      <w:r w:rsidR="002D02C1" w:rsidRPr="00425593">
        <w:t xml:space="preserve">égions </w:t>
      </w:r>
      <w:r w:rsidRPr="00425593">
        <w:t>et pour la plupart des cas, insuffisante.</w:t>
      </w:r>
    </w:p>
    <w:p w14:paraId="33519652" w14:textId="1A68188C" w:rsidR="000706CE" w:rsidRPr="001F0237" w:rsidRDefault="000706CE" w:rsidP="00496C00">
      <w:pPr>
        <w:pStyle w:val="Titre3"/>
      </w:pPr>
      <w:r w:rsidRPr="000706CE">
        <w:t>A l’ensemble des niveaux de pouvoirs</w:t>
      </w:r>
    </w:p>
    <w:p w14:paraId="207D910B" w14:textId="1C6468AD" w:rsidR="000706CE" w:rsidRDefault="000706CE" w:rsidP="00776CE1">
      <w:pPr>
        <w:spacing w:after="120" w:line="276" w:lineRule="auto"/>
        <w:jc w:val="both"/>
        <w:rPr>
          <w:ins w:id="38" w:author="Magritte Olivier" w:date="2025-09-03T15:34:00Z" w16du:dateUtc="2025-09-03T13:34:00Z"/>
        </w:rPr>
      </w:pPr>
      <w:r w:rsidRPr="00425593">
        <w:t xml:space="preserve">La </w:t>
      </w:r>
      <w:r w:rsidR="002D02C1">
        <w:rPr>
          <w:b/>
          <w:bCs/>
        </w:rPr>
        <w:t>P</w:t>
      </w:r>
      <w:r w:rsidR="002D02C1" w:rsidRPr="0024351C">
        <w:rPr>
          <w:b/>
          <w:bCs/>
        </w:rPr>
        <w:t>lateforme</w:t>
      </w:r>
      <w:r w:rsidR="002D02C1" w:rsidRPr="00425593">
        <w:t xml:space="preserve"> </w:t>
      </w:r>
      <w:r w:rsidRPr="00425593">
        <w:t xml:space="preserve">demande que les </w:t>
      </w:r>
      <w:r w:rsidRPr="00425593">
        <w:rPr>
          <w:b/>
          <w:bCs/>
        </w:rPr>
        <w:t>quotas d’embauche de PSH dans la fonction publique soient mieux respectés</w:t>
      </w:r>
      <w:r w:rsidRPr="00425593">
        <w:t xml:space="preserve">, et que leur </w:t>
      </w:r>
      <w:r w:rsidRPr="00425593">
        <w:rPr>
          <w:b/>
          <w:bCs/>
        </w:rPr>
        <w:t>extension progressive au secteur privé</w:t>
      </w:r>
      <w:r w:rsidRPr="00425593">
        <w:t xml:space="preserve"> soit étudiée. Il est essentiel que les pouvoirs publics donnent l’exemple et que des mécanismes contraignants soient introduits pour garantir des résultats concrets.</w:t>
      </w:r>
    </w:p>
    <w:p w14:paraId="1F8A7C32" w14:textId="77777777" w:rsidR="00AD3C93" w:rsidRPr="00425593" w:rsidRDefault="00AD3C93" w:rsidP="00AD3C93">
      <w:pPr>
        <w:spacing w:after="120" w:line="276" w:lineRule="auto"/>
        <w:jc w:val="both"/>
        <w:rPr>
          <w:ins w:id="39" w:author="Magritte Olivier" w:date="2025-09-03T15:34:00Z" w16du:dateUtc="2025-09-03T13:34:00Z"/>
        </w:rPr>
      </w:pPr>
      <w:ins w:id="40" w:author="Magritte Olivier" w:date="2025-09-03T15:34:00Z" w16du:dateUtc="2025-09-03T13:34:00Z">
        <w:r>
          <w:t xml:space="preserve">La </w:t>
        </w:r>
        <w:r w:rsidRPr="001454F7">
          <w:rPr>
            <w:b/>
            <w:bCs/>
          </w:rPr>
          <w:t xml:space="preserve">Plateforme </w:t>
        </w:r>
        <w:r>
          <w:t xml:space="preserve">demande aussi qu’un </w:t>
        </w:r>
        <w:r w:rsidRPr="001454F7">
          <w:rPr>
            <w:b/>
            <w:bCs/>
          </w:rPr>
          <w:t>guichet d’informations interfédéral</w:t>
        </w:r>
        <w:r>
          <w:t xml:space="preserve"> soit accessible tant au travailleurs qu’aux employeurs (contrats, aides et accompagnement…) </w:t>
        </w:r>
      </w:ins>
    </w:p>
    <w:p w14:paraId="68184846" w14:textId="77777777" w:rsidR="00AD3C93" w:rsidRPr="00425593" w:rsidRDefault="00AD3C93" w:rsidP="00776CE1">
      <w:pPr>
        <w:spacing w:after="120" w:line="276" w:lineRule="auto"/>
        <w:jc w:val="both"/>
      </w:pPr>
    </w:p>
    <w:p w14:paraId="0C3223D9" w14:textId="77777777" w:rsidR="000706CE" w:rsidRPr="00776CE1" w:rsidRDefault="000706CE" w:rsidP="00776CE1">
      <w:pPr>
        <w:pStyle w:val="Titre3"/>
      </w:pPr>
      <w:r w:rsidRPr="00776CE1">
        <w:t>Concertation systématique avec le secteur du handicap</w:t>
      </w:r>
    </w:p>
    <w:p w14:paraId="7A95EEEE" w14:textId="77777777" w:rsidR="000706CE" w:rsidRPr="00425593" w:rsidRDefault="000706CE" w:rsidP="00776CE1">
      <w:pPr>
        <w:spacing w:after="120" w:line="276" w:lineRule="auto"/>
        <w:jc w:val="both"/>
      </w:pPr>
      <w:r w:rsidRPr="00425593">
        <w:t xml:space="preserve">La </w:t>
      </w:r>
      <w:r w:rsidRPr="00425593">
        <w:rPr>
          <w:b/>
          <w:bCs/>
        </w:rPr>
        <w:t>Plateforme</w:t>
      </w:r>
      <w:r w:rsidRPr="00425593">
        <w:t xml:space="preserve"> demande que toute réforme affectant directement les droits sociaux des personnes en situation de handicap fasse l’objet d’une </w:t>
      </w:r>
      <w:r w:rsidRPr="00425593">
        <w:rPr>
          <w:b/>
          <w:bCs/>
        </w:rPr>
        <w:lastRenderedPageBreak/>
        <w:t>concertation préalable avec les instances représentatives du secteur du handicap</w:t>
      </w:r>
      <w:r w:rsidRPr="00425593">
        <w:t xml:space="preserve">, notamment le </w:t>
      </w:r>
      <w:r w:rsidRPr="00425593">
        <w:rPr>
          <w:b/>
          <w:bCs/>
        </w:rPr>
        <w:t>Conseil Supérieur National des Personnes Handicapées (CSNPH) et les Conseils régionaux et communautaires.</w:t>
      </w:r>
      <w:r w:rsidRPr="00425593">
        <w:t xml:space="preserve"> L’expertise des personnes concernées est indispensable pour éviter des effets contre-productifs.</w:t>
      </w:r>
    </w:p>
    <w:p w14:paraId="64FC1C04" w14:textId="2E571CA5" w:rsidR="000706CE" w:rsidRPr="0024351C" w:rsidRDefault="000706CE" w:rsidP="00776CE1">
      <w:pPr>
        <w:spacing w:after="120" w:line="276" w:lineRule="auto"/>
        <w:jc w:val="both"/>
        <w:rPr>
          <w:b/>
          <w:bCs/>
        </w:rPr>
      </w:pPr>
      <w:r w:rsidRPr="009771C3">
        <w:t>Enfin</w:t>
      </w:r>
      <w:r>
        <w:rPr>
          <w:b/>
          <w:bCs/>
        </w:rPr>
        <w:t xml:space="preserve">, </w:t>
      </w:r>
      <w:r w:rsidRPr="00776CE1">
        <w:t>la</w:t>
      </w:r>
      <w:r w:rsidRPr="0024351C">
        <w:rPr>
          <w:b/>
          <w:bCs/>
        </w:rPr>
        <w:t xml:space="preserve"> Plateforme encourage les discussions en cours concernant l’éventuel octroi d’un statut </w:t>
      </w:r>
      <w:del w:id="41" w:author="Magritte Olivier" w:date="2025-09-03T15:36:00Z" w16du:dateUtc="2025-09-03T13:36:00Z">
        <w:r w:rsidRPr="0024351C" w:rsidDel="00AD3C93">
          <w:rPr>
            <w:b/>
            <w:bCs/>
          </w:rPr>
          <w:delText xml:space="preserve">pour </w:delText>
        </w:r>
      </w:del>
      <w:ins w:id="42" w:author="Magritte Olivier" w:date="2025-09-03T15:36:00Z" w16du:dateUtc="2025-09-03T13:36:00Z">
        <w:r w:rsidR="00AD3C93">
          <w:rPr>
            <w:b/>
            <w:bCs/>
          </w:rPr>
          <w:t>d’</w:t>
        </w:r>
      </w:ins>
      <w:r w:rsidRPr="0024351C">
        <w:rPr>
          <w:b/>
          <w:bCs/>
        </w:rPr>
        <w:t>aidants proches.</w:t>
      </w:r>
      <w:r w:rsidRPr="0024351C">
        <w:rPr>
          <w:rStyle w:val="Appelnotedebasdep"/>
          <w:b/>
          <w:bCs/>
        </w:rPr>
        <w:footnoteReference w:id="6"/>
      </w:r>
    </w:p>
    <w:p w14:paraId="36CBB386" w14:textId="77777777" w:rsidR="000706CE" w:rsidRPr="00756CB8" w:rsidRDefault="000706CE" w:rsidP="00776CE1">
      <w:pPr>
        <w:jc w:val="both"/>
      </w:pPr>
    </w:p>
    <w:p w14:paraId="3FB2EF00" w14:textId="77777777" w:rsidR="000706CE" w:rsidRPr="00425593" w:rsidRDefault="005E5B33" w:rsidP="00776CE1">
      <w:pPr>
        <w:spacing w:after="120" w:line="276" w:lineRule="auto"/>
        <w:jc w:val="both"/>
      </w:pPr>
      <w:r>
        <w:pict w14:anchorId="7C422B7D">
          <v:rect id="_x0000_i1025" style="width:0;height:1.5pt" o:hralign="center" o:hrstd="t" o:hr="t" fillcolor="#a0a0a0" stroked="f"/>
        </w:pict>
      </w:r>
    </w:p>
    <w:p w14:paraId="2C3BD885" w14:textId="32DEE007" w:rsidR="64567474" w:rsidRDefault="64567474" w:rsidP="64567474">
      <w:pPr>
        <w:spacing w:after="120" w:line="276" w:lineRule="auto"/>
        <w:jc w:val="both"/>
      </w:pPr>
    </w:p>
    <w:p w14:paraId="4E87AC3D" w14:textId="089CAEB6" w:rsidR="000706CE" w:rsidRDefault="000706CE" w:rsidP="00533D04">
      <w:pPr>
        <w:pStyle w:val="Titre1"/>
      </w:pPr>
      <w:r>
        <w:t>Conclusi</w:t>
      </w:r>
      <w:r w:rsidR="00511DA5">
        <w:t>on</w:t>
      </w:r>
    </w:p>
    <w:p w14:paraId="647D8CE7" w14:textId="2CAF8CCD" w:rsidR="6545DD06" w:rsidRPr="006B71F9" w:rsidRDefault="6545DD06" w:rsidP="6545DD06">
      <w:pPr>
        <w:rPr>
          <w:lang w:val="en-US" w:eastAsia="en-US"/>
        </w:rPr>
      </w:pPr>
    </w:p>
    <w:p w14:paraId="45E786D0" w14:textId="77777777" w:rsidR="000706CE" w:rsidRPr="00425593" w:rsidRDefault="000706CE" w:rsidP="00776CE1">
      <w:pPr>
        <w:spacing w:after="120" w:line="276" w:lineRule="auto"/>
        <w:jc w:val="both"/>
      </w:pPr>
      <w:r w:rsidRPr="00425593">
        <w:t xml:space="preserve">La </w:t>
      </w:r>
      <w:r w:rsidRPr="00776CE1">
        <w:rPr>
          <w:b/>
          <w:bCs/>
        </w:rPr>
        <w:t>Plateforme</w:t>
      </w:r>
      <w:r w:rsidRPr="00425593">
        <w:t xml:space="preserve"> s’inquiète et insiste sur le fait que la réforme fédérale du chômage telle que conçue actuellement risque de </w:t>
      </w:r>
      <w:r w:rsidRPr="00425593">
        <w:rPr>
          <w:b/>
          <w:bCs/>
        </w:rPr>
        <w:t>creuser davantage les inégalités</w:t>
      </w:r>
      <w:r w:rsidRPr="00425593">
        <w:t xml:space="preserve"> et d’exclure durablement du marché du travail un public déjà en difficulté. Elle entre en contradiction avec les engagements internationaux de la Belgique, en particulier l’article 27 et le commentaire général n°8 de la </w:t>
      </w:r>
      <w:r w:rsidRPr="00425593">
        <w:rPr>
          <w:b/>
          <w:bCs/>
        </w:rPr>
        <w:t>Convention des Nations Unies relative aux droits des personnes handicapées</w:t>
      </w:r>
      <w:r w:rsidRPr="00425593">
        <w:t>, qui impose aux États parties de garantir un accès égal au travail et à la sécurité sociale.</w:t>
      </w:r>
    </w:p>
    <w:p w14:paraId="5E2BAD8E" w14:textId="77777777" w:rsidR="000706CE" w:rsidRPr="00425593" w:rsidRDefault="000706CE" w:rsidP="00776CE1">
      <w:pPr>
        <w:spacing w:after="120" w:line="276" w:lineRule="auto"/>
        <w:jc w:val="both"/>
      </w:pPr>
      <w:r w:rsidRPr="00425593">
        <w:t xml:space="preserve">La </w:t>
      </w:r>
      <w:r w:rsidRPr="00425593">
        <w:rPr>
          <w:b/>
          <w:bCs/>
        </w:rPr>
        <w:t>Plateforme</w:t>
      </w:r>
      <w:r w:rsidRPr="00425593">
        <w:t xml:space="preserve"> demande donc :</w:t>
      </w:r>
    </w:p>
    <w:p w14:paraId="4CAE122D" w14:textId="4A69BC26" w:rsidR="000706CE" w:rsidRPr="00425593" w:rsidRDefault="000706CE" w:rsidP="00496C00">
      <w:pPr>
        <w:numPr>
          <w:ilvl w:val="0"/>
          <w:numId w:val="9"/>
        </w:numPr>
        <w:spacing w:before="120" w:after="120" w:line="276" w:lineRule="auto"/>
        <w:jc w:val="both"/>
      </w:pPr>
      <w:r w:rsidRPr="00425593">
        <w:t xml:space="preserve">La </w:t>
      </w:r>
      <w:r w:rsidRPr="00425593">
        <w:rPr>
          <w:b/>
          <w:bCs/>
        </w:rPr>
        <w:t>suspension</w:t>
      </w:r>
      <w:r w:rsidRPr="00425593">
        <w:t xml:space="preserve"> de la mesure pour les PSH</w:t>
      </w:r>
      <w:del w:id="43" w:author="Magritte Olivier" w:date="2025-09-03T15:37:00Z" w16du:dateUtc="2025-09-03T13:37:00Z">
        <w:r w:rsidRPr="00425593" w:rsidDel="00AD3C93">
          <w:delText>,</w:delText>
        </w:r>
      </w:del>
      <w:r w:rsidRPr="00425593">
        <w:t xml:space="preserve"> et</w:t>
      </w:r>
      <w:ins w:id="44" w:author="Magritte Olivier" w:date="2025-09-03T15:37:00Z" w16du:dateUtc="2025-09-03T13:37:00Z">
        <w:r w:rsidR="00AD3C93">
          <w:t>,</w:t>
        </w:r>
      </w:ins>
      <w:r w:rsidRPr="00425593">
        <w:t xml:space="preserve"> à minima</w:t>
      </w:r>
      <w:ins w:id="45" w:author="Magritte Olivier" w:date="2025-09-03T15:37:00Z" w16du:dateUtc="2025-09-03T13:37:00Z">
        <w:r w:rsidR="00AD3C93">
          <w:t>,</w:t>
        </w:r>
      </w:ins>
      <w:r w:rsidRPr="00425593">
        <w:t xml:space="preserve"> un phasage différencié qui permette de prendre en compte les difficultés spécifiques de ce public particulier ;</w:t>
      </w:r>
    </w:p>
    <w:p w14:paraId="4CFC3046" w14:textId="77777777" w:rsidR="000706CE" w:rsidRPr="00425593" w:rsidRDefault="000706CE" w:rsidP="00496C00">
      <w:pPr>
        <w:numPr>
          <w:ilvl w:val="0"/>
          <w:numId w:val="9"/>
        </w:numPr>
        <w:spacing w:before="120" w:after="120" w:line="276" w:lineRule="auto"/>
        <w:jc w:val="both"/>
      </w:pPr>
      <w:r w:rsidRPr="00425593">
        <w:t xml:space="preserve">La réalisation d’une </w:t>
      </w:r>
      <w:r w:rsidRPr="00425593">
        <w:rPr>
          <w:b/>
          <w:bCs/>
        </w:rPr>
        <w:t>évaluation d’impact spécifique </w:t>
      </w:r>
      <w:r w:rsidRPr="00425593">
        <w:t>;</w:t>
      </w:r>
    </w:p>
    <w:p w14:paraId="01D4C4CD" w14:textId="77777777" w:rsidR="000706CE" w:rsidRPr="00425593" w:rsidRDefault="000706CE" w:rsidP="00496C00">
      <w:pPr>
        <w:numPr>
          <w:ilvl w:val="0"/>
          <w:numId w:val="9"/>
        </w:numPr>
        <w:spacing w:before="120" w:after="120" w:line="276" w:lineRule="auto"/>
        <w:jc w:val="both"/>
      </w:pPr>
      <w:r>
        <w:t>L</w:t>
      </w:r>
      <w:r w:rsidRPr="00425593">
        <w:t xml:space="preserve">’ouverture immédiate d’une </w:t>
      </w:r>
      <w:r w:rsidRPr="00425593">
        <w:rPr>
          <w:b/>
          <w:bCs/>
        </w:rPr>
        <w:t>concertation avec le secteur</w:t>
      </w:r>
      <w:r w:rsidRPr="00425593">
        <w:t>.</w:t>
      </w:r>
    </w:p>
    <w:p w14:paraId="40964B66" w14:textId="77777777" w:rsidR="007A44D9" w:rsidRPr="00A52C2C" w:rsidRDefault="007A44D9" w:rsidP="00496C00">
      <w:pPr>
        <w:ind w:left="360"/>
        <w:jc w:val="both"/>
        <w:outlineLvl w:val="0"/>
        <w:rPr>
          <w:rFonts w:cs="Arial"/>
          <w:sz w:val="20"/>
        </w:rPr>
      </w:pPr>
    </w:p>
    <w:sectPr w:rsidR="007A44D9" w:rsidRPr="00A52C2C">
      <w:footerReference w:type="default" r:id="rId1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C81FB" w14:textId="77777777" w:rsidR="006F4D9E" w:rsidRPr="00A52C2C" w:rsidRDefault="006F4D9E" w:rsidP="00DA691C">
      <w:r w:rsidRPr="00A52C2C">
        <w:separator/>
      </w:r>
    </w:p>
  </w:endnote>
  <w:endnote w:type="continuationSeparator" w:id="0">
    <w:p w14:paraId="5F99293A" w14:textId="77777777" w:rsidR="006F4D9E" w:rsidRPr="00A52C2C" w:rsidRDefault="006F4D9E" w:rsidP="00DA691C">
      <w:r w:rsidRPr="00A52C2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024323"/>
      <w:docPartObj>
        <w:docPartGallery w:val="Page Numbers (Bottom of Page)"/>
        <w:docPartUnique/>
      </w:docPartObj>
    </w:sdtPr>
    <w:sdtEndPr/>
    <w:sdtContent>
      <w:p w14:paraId="7DCC7175" w14:textId="47381667" w:rsidR="00DA691C" w:rsidRPr="00A52C2C" w:rsidRDefault="00DA691C">
        <w:pPr>
          <w:pStyle w:val="Pieddepage"/>
          <w:jc w:val="right"/>
        </w:pPr>
        <w:r w:rsidRPr="00A52C2C">
          <w:fldChar w:fldCharType="begin"/>
        </w:r>
        <w:r w:rsidRPr="00A52C2C">
          <w:instrText>PAGE   \* MERGEFORMAT</w:instrText>
        </w:r>
        <w:r w:rsidRPr="00A52C2C">
          <w:fldChar w:fldCharType="separate"/>
        </w:r>
        <w:r w:rsidRPr="007A315D">
          <w:t>2</w:t>
        </w:r>
        <w:r w:rsidRPr="00A52C2C">
          <w:fldChar w:fldCharType="end"/>
        </w:r>
      </w:p>
    </w:sdtContent>
  </w:sdt>
  <w:p w14:paraId="436ECD9F" w14:textId="77777777" w:rsidR="00DA691C" w:rsidRPr="00A52C2C" w:rsidRDefault="00DA69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5A3A74" w14:textId="77777777" w:rsidR="006F4D9E" w:rsidRPr="00A52C2C" w:rsidRDefault="006F4D9E" w:rsidP="00DA691C">
      <w:r w:rsidRPr="00A52C2C">
        <w:separator/>
      </w:r>
    </w:p>
  </w:footnote>
  <w:footnote w:type="continuationSeparator" w:id="0">
    <w:p w14:paraId="224BF6DC" w14:textId="77777777" w:rsidR="006F4D9E" w:rsidRPr="00A52C2C" w:rsidRDefault="006F4D9E" w:rsidP="00DA691C">
      <w:r w:rsidRPr="00A52C2C">
        <w:continuationSeparator/>
      </w:r>
    </w:p>
  </w:footnote>
  <w:footnote w:id="1">
    <w:p w14:paraId="417BA959" w14:textId="262A6AEB" w:rsidR="00D738A3" w:rsidRDefault="00D738A3">
      <w:pPr>
        <w:pStyle w:val="Notedebasdepage"/>
      </w:pPr>
      <w:r>
        <w:rPr>
          <w:rStyle w:val="Appelnotedebasdep"/>
        </w:rPr>
        <w:footnoteRef/>
      </w:r>
      <w:r>
        <w:t xml:space="preserve"> </w:t>
      </w:r>
      <w:r w:rsidR="00D371B7" w:rsidRPr="00D371B7">
        <w:t xml:space="preserve">Eurostat (2023), Écart d’emploi entre personnes handicapées ou non par niveau de limitation des activités et sexe (source EU-SILC). </w:t>
      </w:r>
      <w:hyperlink r:id="rId1" w:history="1">
        <w:r w:rsidR="00D371B7" w:rsidRPr="00D371B7">
          <w:rPr>
            <w:rStyle w:val="Lienhypertexte"/>
          </w:rPr>
          <w:t>Disponible sur Statistiques | Eurostat (europa.eu).</w:t>
        </w:r>
      </w:hyperlink>
    </w:p>
  </w:footnote>
  <w:footnote w:id="2">
    <w:p w14:paraId="5A8E9801" w14:textId="77777777" w:rsidR="000706CE" w:rsidRDefault="000706CE" w:rsidP="000706CE">
      <w:pPr>
        <w:pStyle w:val="Notedebasdepage"/>
      </w:pPr>
      <w:r>
        <w:rPr>
          <w:rStyle w:val="Appelnotedebasdep"/>
        </w:rPr>
        <w:footnoteRef/>
      </w:r>
      <w:r>
        <w:t xml:space="preserve"> UNIA, Limitations des allocations de chômage dans le temps, septembre 2024-recommandation n°367 Disponible sur </w:t>
      </w:r>
      <w:hyperlink r:id="rId2" w:history="1">
        <w:r w:rsidRPr="00A45DE6">
          <w:rPr>
            <w:rStyle w:val="Lienhypertexte"/>
          </w:rPr>
          <w:t>Recommandation-Unia-limitation-des-allocations-de-chomage-dans-le-temps-FR.pdf</w:t>
        </w:r>
      </w:hyperlink>
    </w:p>
  </w:footnote>
  <w:footnote w:id="3">
    <w:p w14:paraId="2B6A4CA9" w14:textId="77777777" w:rsidR="000706CE" w:rsidRDefault="000706CE" w:rsidP="000706CE">
      <w:pPr>
        <w:pStyle w:val="Notedebasdepage"/>
      </w:pPr>
      <w:r>
        <w:rPr>
          <w:rStyle w:val="Appelnotedebasdep"/>
        </w:rPr>
        <w:footnoteRef/>
      </w:r>
      <w:r>
        <w:t xml:space="preserve"> </w:t>
      </w:r>
      <w:r w:rsidRPr="00702D11">
        <w:t xml:space="preserve">Fondation Roi Baudouin, Handicap, Les employeurs ne font pas encore assez d'efforts en matière d'inclusion, 2024. Disponible sur </w:t>
      </w:r>
      <w:hyperlink r:id="rId3" w:history="1">
        <w:r w:rsidRPr="00DE5731">
          <w:rPr>
            <w:rStyle w:val="Lienhypertexte"/>
          </w:rPr>
          <w:t>Handicap : les employeurs font encore trop peu d'efforts en matière d'inclusion | Fondation Roi Baudouin (kbs-frb.be)</w:t>
        </w:r>
      </w:hyperlink>
    </w:p>
  </w:footnote>
  <w:footnote w:id="4">
    <w:p w14:paraId="280BC843" w14:textId="77777777" w:rsidR="000706CE" w:rsidRPr="00417F53" w:rsidRDefault="000706CE" w:rsidP="000706CE">
      <w:pPr>
        <w:pStyle w:val="Notedebasdepage"/>
      </w:pPr>
      <w:r w:rsidRPr="00417F53">
        <w:rPr>
          <w:rStyle w:val="Appelnotedebasdep"/>
        </w:rPr>
        <w:footnoteRef/>
      </w:r>
      <w:r w:rsidRPr="00417F53">
        <w:t xml:space="preserve"> BNP Paribas Fortis, « Etude d’impact 2025 de </w:t>
      </w:r>
      <w:proofErr w:type="spellStart"/>
      <w:r w:rsidRPr="00417F53">
        <w:t>l’asbl</w:t>
      </w:r>
      <w:proofErr w:type="spellEnd"/>
      <w:r w:rsidRPr="00417F53">
        <w:t xml:space="preserve"> </w:t>
      </w:r>
      <w:proofErr w:type="spellStart"/>
      <w:r w:rsidRPr="00417F53">
        <w:t>Diversicom</w:t>
      </w:r>
      <w:proofErr w:type="spellEnd"/>
      <w:r w:rsidRPr="00417F53">
        <w:t> »</w:t>
      </w:r>
      <w:r>
        <w:t xml:space="preserve">, 2024, accessible sur </w:t>
      </w:r>
      <w:hyperlink r:id="rId4" w:history="1">
        <w:r w:rsidRPr="00C118D8">
          <w:rPr>
            <w:rStyle w:val="Lienhypertexte"/>
          </w:rPr>
          <w:t>Etude d’impact « 10 ans d’inclusion professionnelle »</w:t>
        </w:r>
      </w:hyperlink>
    </w:p>
  </w:footnote>
  <w:footnote w:id="5">
    <w:p w14:paraId="670E7626" w14:textId="77777777" w:rsidR="000706CE" w:rsidRPr="00417F53" w:rsidRDefault="000706CE" w:rsidP="000706CE">
      <w:pPr>
        <w:pStyle w:val="Notedebasdepage"/>
      </w:pPr>
      <w:r w:rsidRPr="00417F53">
        <w:rPr>
          <w:rStyle w:val="Appelnotedebasdep"/>
        </w:rPr>
        <w:footnoteRef/>
      </w:r>
      <w:r w:rsidRPr="00417F53">
        <w:t xml:space="preserve"> La Libre Belgique, </w:t>
      </w:r>
      <w:r w:rsidRPr="00417F53">
        <w:rPr>
          <w:i/>
          <w:iCs/>
        </w:rPr>
        <w:t xml:space="preserve">Chaque insertion professionnelle d’un travailleur en situation de handicap génère 31 000 € d’argent public, </w:t>
      </w:r>
      <w:r w:rsidRPr="00417F53">
        <w:t>03 juin 2025</w:t>
      </w:r>
      <w:r w:rsidRPr="00417F53">
        <w:rPr>
          <w:i/>
          <w:iCs/>
        </w:rPr>
        <w:t xml:space="preserve"> </w:t>
      </w:r>
    </w:p>
  </w:footnote>
  <w:footnote w:id="6">
    <w:p w14:paraId="30D77868" w14:textId="77777777" w:rsidR="000706CE" w:rsidRDefault="000706CE" w:rsidP="000706CE">
      <w:pPr>
        <w:pStyle w:val="Notedebasdepage"/>
      </w:pPr>
      <w:r w:rsidRPr="00417F53">
        <w:rPr>
          <w:rStyle w:val="Appelnotedebasdep"/>
        </w:rPr>
        <w:footnoteRef/>
      </w:r>
      <w:r w:rsidRPr="00417F53">
        <w:t xml:space="preserve"> </w:t>
      </w:r>
      <w:r>
        <w:t>U</w:t>
      </w:r>
      <w:r w:rsidRPr="00417F53">
        <w:t>n groupe de travail est notamment mis en place en Région Wallonne sur la stratégie Aidant Proche, dans lequel leur statut est discuté. Ce statut d’aidants proches permettrait notamment un meilleur accompagnement et coaching en matière de recherche d’emploi, afin de prendre en compte les critères de flexibilité d’horaires et autres cas particuliers</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066B"/>
    <w:multiLevelType w:val="hybridMultilevel"/>
    <w:tmpl w:val="FFFFFFFF"/>
    <w:lvl w:ilvl="0" w:tplc="4E044454">
      <w:start w:val="1"/>
      <w:numFmt w:val="bullet"/>
      <w:lvlText w:val=""/>
      <w:lvlJc w:val="left"/>
      <w:pPr>
        <w:ind w:left="720" w:hanging="360"/>
      </w:pPr>
      <w:rPr>
        <w:rFonts w:ascii="Symbol" w:hAnsi="Symbol" w:hint="default"/>
      </w:rPr>
    </w:lvl>
    <w:lvl w:ilvl="1" w:tplc="A13C1548">
      <w:start w:val="1"/>
      <w:numFmt w:val="bullet"/>
      <w:lvlText w:val="o"/>
      <w:lvlJc w:val="left"/>
      <w:pPr>
        <w:ind w:left="1440" w:hanging="360"/>
      </w:pPr>
      <w:rPr>
        <w:rFonts w:ascii="Courier New" w:hAnsi="Courier New" w:hint="default"/>
      </w:rPr>
    </w:lvl>
    <w:lvl w:ilvl="2" w:tplc="CD4EBA32">
      <w:start w:val="1"/>
      <w:numFmt w:val="bullet"/>
      <w:lvlText w:val=""/>
      <w:lvlJc w:val="left"/>
      <w:pPr>
        <w:ind w:left="2160" w:hanging="360"/>
      </w:pPr>
      <w:rPr>
        <w:rFonts w:ascii="Wingdings" w:hAnsi="Wingdings" w:hint="default"/>
      </w:rPr>
    </w:lvl>
    <w:lvl w:ilvl="3" w:tplc="B2666F8E">
      <w:start w:val="1"/>
      <w:numFmt w:val="bullet"/>
      <w:lvlText w:val=""/>
      <w:lvlJc w:val="left"/>
      <w:pPr>
        <w:ind w:left="2880" w:hanging="360"/>
      </w:pPr>
      <w:rPr>
        <w:rFonts w:ascii="Symbol" w:hAnsi="Symbol" w:hint="default"/>
      </w:rPr>
    </w:lvl>
    <w:lvl w:ilvl="4" w:tplc="32BA8000">
      <w:start w:val="1"/>
      <w:numFmt w:val="bullet"/>
      <w:lvlText w:val="o"/>
      <w:lvlJc w:val="left"/>
      <w:pPr>
        <w:ind w:left="3600" w:hanging="360"/>
      </w:pPr>
      <w:rPr>
        <w:rFonts w:ascii="Courier New" w:hAnsi="Courier New" w:hint="default"/>
      </w:rPr>
    </w:lvl>
    <w:lvl w:ilvl="5" w:tplc="0E5C5B1A">
      <w:start w:val="1"/>
      <w:numFmt w:val="bullet"/>
      <w:lvlText w:val=""/>
      <w:lvlJc w:val="left"/>
      <w:pPr>
        <w:ind w:left="4320" w:hanging="360"/>
      </w:pPr>
      <w:rPr>
        <w:rFonts w:ascii="Wingdings" w:hAnsi="Wingdings" w:hint="default"/>
      </w:rPr>
    </w:lvl>
    <w:lvl w:ilvl="6" w:tplc="6270C064">
      <w:start w:val="1"/>
      <w:numFmt w:val="bullet"/>
      <w:lvlText w:val=""/>
      <w:lvlJc w:val="left"/>
      <w:pPr>
        <w:ind w:left="5040" w:hanging="360"/>
      </w:pPr>
      <w:rPr>
        <w:rFonts w:ascii="Symbol" w:hAnsi="Symbol" w:hint="default"/>
      </w:rPr>
    </w:lvl>
    <w:lvl w:ilvl="7" w:tplc="3B6CFCA6">
      <w:start w:val="1"/>
      <w:numFmt w:val="bullet"/>
      <w:lvlText w:val="o"/>
      <w:lvlJc w:val="left"/>
      <w:pPr>
        <w:ind w:left="5760" w:hanging="360"/>
      </w:pPr>
      <w:rPr>
        <w:rFonts w:ascii="Courier New" w:hAnsi="Courier New" w:hint="default"/>
      </w:rPr>
    </w:lvl>
    <w:lvl w:ilvl="8" w:tplc="14148FFC">
      <w:start w:val="1"/>
      <w:numFmt w:val="bullet"/>
      <w:lvlText w:val=""/>
      <w:lvlJc w:val="left"/>
      <w:pPr>
        <w:ind w:left="6480" w:hanging="360"/>
      </w:pPr>
      <w:rPr>
        <w:rFonts w:ascii="Wingdings" w:hAnsi="Wingdings" w:hint="default"/>
      </w:rPr>
    </w:lvl>
  </w:abstractNum>
  <w:abstractNum w:abstractNumId="1" w15:restartNumberingAfterBreak="0">
    <w:nsid w:val="02F357D8"/>
    <w:multiLevelType w:val="hybridMultilevel"/>
    <w:tmpl w:val="1BCA7DD6"/>
    <w:lvl w:ilvl="0" w:tplc="0809000F">
      <w:start w:val="1"/>
      <w:numFmt w:val="decimal"/>
      <w:lvlText w:val="%1."/>
      <w:lvlJc w:val="left"/>
      <w:pPr>
        <w:tabs>
          <w:tab w:val="num" w:pos="360"/>
        </w:tabs>
        <w:ind w:left="360" w:hanging="360"/>
      </w:pPr>
    </w:lvl>
    <w:lvl w:ilvl="1" w:tplc="FFFFFFFF">
      <w:start w:val="1"/>
      <w:numFmt w:val="bullet"/>
      <w:lvlText w:val=""/>
      <w:lvlJc w:val="left"/>
      <w:pPr>
        <w:tabs>
          <w:tab w:val="num" w:pos="1080"/>
        </w:tabs>
        <w:ind w:left="1060" w:hanging="340"/>
      </w:pPr>
      <w:rPr>
        <w:rFonts w:ascii="Wingdings" w:hAnsi="Wingdings" w:hint="default"/>
        <w:sz w:val="16"/>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32E577B"/>
    <w:multiLevelType w:val="hybridMultilevel"/>
    <w:tmpl w:val="FFFFFFFF"/>
    <w:lvl w:ilvl="0" w:tplc="9C4CBE56">
      <w:start w:val="1"/>
      <w:numFmt w:val="decimal"/>
      <w:lvlText w:val="%1."/>
      <w:lvlJc w:val="left"/>
      <w:pPr>
        <w:ind w:left="720" w:hanging="360"/>
      </w:pPr>
    </w:lvl>
    <w:lvl w:ilvl="1" w:tplc="98BE51B2">
      <w:start w:val="1"/>
      <w:numFmt w:val="lowerLetter"/>
      <w:lvlText w:val="%2."/>
      <w:lvlJc w:val="left"/>
      <w:pPr>
        <w:ind w:left="1440" w:hanging="360"/>
      </w:pPr>
    </w:lvl>
    <w:lvl w:ilvl="2" w:tplc="9A80B6D6">
      <w:start w:val="1"/>
      <w:numFmt w:val="lowerRoman"/>
      <w:lvlText w:val="%3."/>
      <w:lvlJc w:val="right"/>
      <w:pPr>
        <w:ind w:left="2160" w:hanging="180"/>
      </w:pPr>
    </w:lvl>
    <w:lvl w:ilvl="3" w:tplc="CBA03358">
      <w:start w:val="1"/>
      <w:numFmt w:val="decimal"/>
      <w:lvlText w:val="%4."/>
      <w:lvlJc w:val="left"/>
      <w:pPr>
        <w:ind w:left="2880" w:hanging="360"/>
      </w:pPr>
    </w:lvl>
    <w:lvl w:ilvl="4" w:tplc="0520E568">
      <w:start w:val="1"/>
      <w:numFmt w:val="lowerLetter"/>
      <w:lvlText w:val="%5."/>
      <w:lvlJc w:val="left"/>
      <w:pPr>
        <w:ind w:left="3600" w:hanging="360"/>
      </w:pPr>
    </w:lvl>
    <w:lvl w:ilvl="5" w:tplc="51800992">
      <w:start w:val="1"/>
      <w:numFmt w:val="lowerRoman"/>
      <w:lvlText w:val="%6."/>
      <w:lvlJc w:val="right"/>
      <w:pPr>
        <w:ind w:left="4320" w:hanging="180"/>
      </w:pPr>
    </w:lvl>
    <w:lvl w:ilvl="6" w:tplc="6A98A63A">
      <w:start w:val="1"/>
      <w:numFmt w:val="decimal"/>
      <w:lvlText w:val="%7."/>
      <w:lvlJc w:val="left"/>
      <w:pPr>
        <w:ind w:left="5040" w:hanging="360"/>
      </w:pPr>
    </w:lvl>
    <w:lvl w:ilvl="7" w:tplc="A9DE5534">
      <w:start w:val="1"/>
      <w:numFmt w:val="lowerLetter"/>
      <w:lvlText w:val="%8."/>
      <w:lvlJc w:val="left"/>
      <w:pPr>
        <w:ind w:left="5760" w:hanging="360"/>
      </w:pPr>
    </w:lvl>
    <w:lvl w:ilvl="8" w:tplc="00F61780">
      <w:start w:val="1"/>
      <w:numFmt w:val="lowerRoman"/>
      <w:lvlText w:val="%9."/>
      <w:lvlJc w:val="right"/>
      <w:pPr>
        <w:ind w:left="6480" w:hanging="180"/>
      </w:pPr>
    </w:lvl>
  </w:abstractNum>
  <w:abstractNum w:abstractNumId="3" w15:restartNumberingAfterBreak="0">
    <w:nsid w:val="035E551D"/>
    <w:multiLevelType w:val="hybridMultilevel"/>
    <w:tmpl w:val="FFFFFFFF"/>
    <w:lvl w:ilvl="0" w:tplc="0B2252F8">
      <w:start w:val="1"/>
      <w:numFmt w:val="bullet"/>
      <w:lvlText w:val=""/>
      <w:lvlJc w:val="left"/>
      <w:pPr>
        <w:ind w:left="720" w:hanging="360"/>
      </w:pPr>
      <w:rPr>
        <w:rFonts w:ascii="Symbol" w:hAnsi="Symbol" w:hint="default"/>
      </w:rPr>
    </w:lvl>
    <w:lvl w:ilvl="1" w:tplc="44B4409C">
      <w:start w:val="1"/>
      <w:numFmt w:val="bullet"/>
      <w:lvlText w:val="o"/>
      <w:lvlJc w:val="left"/>
      <w:pPr>
        <w:ind w:left="1440" w:hanging="360"/>
      </w:pPr>
      <w:rPr>
        <w:rFonts w:ascii="Courier New" w:hAnsi="Courier New" w:hint="default"/>
      </w:rPr>
    </w:lvl>
    <w:lvl w:ilvl="2" w:tplc="041C2584">
      <w:start w:val="1"/>
      <w:numFmt w:val="bullet"/>
      <w:lvlText w:val=""/>
      <w:lvlJc w:val="left"/>
      <w:pPr>
        <w:ind w:left="2160" w:hanging="360"/>
      </w:pPr>
      <w:rPr>
        <w:rFonts w:ascii="Wingdings" w:hAnsi="Wingdings" w:hint="default"/>
      </w:rPr>
    </w:lvl>
    <w:lvl w:ilvl="3" w:tplc="C67407F0">
      <w:start w:val="1"/>
      <w:numFmt w:val="bullet"/>
      <w:lvlText w:val=""/>
      <w:lvlJc w:val="left"/>
      <w:pPr>
        <w:ind w:left="2880" w:hanging="360"/>
      </w:pPr>
      <w:rPr>
        <w:rFonts w:ascii="Symbol" w:hAnsi="Symbol" w:hint="default"/>
      </w:rPr>
    </w:lvl>
    <w:lvl w:ilvl="4" w:tplc="0136C580">
      <w:start w:val="1"/>
      <w:numFmt w:val="bullet"/>
      <w:lvlText w:val="o"/>
      <w:lvlJc w:val="left"/>
      <w:pPr>
        <w:ind w:left="3600" w:hanging="360"/>
      </w:pPr>
      <w:rPr>
        <w:rFonts w:ascii="Courier New" w:hAnsi="Courier New" w:hint="default"/>
      </w:rPr>
    </w:lvl>
    <w:lvl w:ilvl="5" w:tplc="5ADE794C">
      <w:start w:val="1"/>
      <w:numFmt w:val="bullet"/>
      <w:lvlText w:val=""/>
      <w:lvlJc w:val="left"/>
      <w:pPr>
        <w:ind w:left="4320" w:hanging="360"/>
      </w:pPr>
      <w:rPr>
        <w:rFonts w:ascii="Wingdings" w:hAnsi="Wingdings" w:hint="default"/>
      </w:rPr>
    </w:lvl>
    <w:lvl w:ilvl="6" w:tplc="E1E48C5C">
      <w:start w:val="1"/>
      <w:numFmt w:val="bullet"/>
      <w:lvlText w:val=""/>
      <w:lvlJc w:val="left"/>
      <w:pPr>
        <w:ind w:left="5040" w:hanging="360"/>
      </w:pPr>
      <w:rPr>
        <w:rFonts w:ascii="Symbol" w:hAnsi="Symbol" w:hint="default"/>
      </w:rPr>
    </w:lvl>
    <w:lvl w:ilvl="7" w:tplc="2E7EF848">
      <w:start w:val="1"/>
      <w:numFmt w:val="bullet"/>
      <w:lvlText w:val="o"/>
      <w:lvlJc w:val="left"/>
      <w:pPr>
        <w:ind w:left="5760" w:hanging="360"/>
      </w:pPr>
      <w:rPr>
        <w:rFonts w:ascii="Courier New" w:hAnsi="Courier New" w:hint="default"/>
      </w:rPr>
    </w:lvl>
    <w:lvl w:ilvl="8" w:tplc="A54C066A">
      <w:start w:val="1"/>
      <w:numFmt w:val="bullet"/>
      <w:lvlText w:val=""/>
      <w:lvlJc w:val="left"/>
      <w:pPr>
        <w:ind w:left="6480" w:hanging="360"/>
      </w:pPr>
      <w:rPr>
        <w:rFonts w:ascii="Wingdings" w:hAnsi="Wingdings" w:hint="default"/>
      </w:rPr>
    </w:lvl>
  </w:abstractNum>
  <w:abstractNum w:abstractNumId="4" w15:restartNumberingAfterBreak="0">
    <w:nsid w:val="040E48CB"/>
    <w:multiLevelType w:val="hybridMultilevel"/>
    <w:tmpl w:val="A3A6845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B6E3C6E"/>
    <w:multiLevelType w:val="hybridMultilevel"/>
    <w:tmpl w:val="2C342EE2"/>
    <w:lvl w:ilvl="0" w:tplc="080C0001">
      <w:start w:val="1"/>
      <w:numFmt w:val="bullet"/>
      <w:lvlText w:val=""/>
      <w:lvlJc w:val="left"/>
      <w:pPr>
        <w:ind w:left="765" w:hanging="360"/>
      </w:pPr>
      <w:rPr>
        <w:rFonts w:ascii="Symbol" w:hAnsi="Symbol" w:hint="default"/>
      </w:rPr>
    </w:lvl>
    <w:lvl w:ilvl="1" w:tplc="080C0003" w:tentative="1">
      <w:start w:val="1"/>
      <w:numFmt w:val="bullet"/>
      <w:lvlText w:val="o"/>
      <w:lvlJc w:val="left"/>
      <w:pPr>
        <w:ind w:left="1485" w:hanging="360"/>
      </w:pPr>
      <w:rPr>
        <w:rFonts w:ascii="Courier New" w:hAnsi="Courier New" w:cs="Courier New" w:hint="default"/>
      </w:rPr>
    </w:lvl>
    <w:lvl w:ilvl="2" w:tplc="080C0005" w:tentative="1">
      <w:start w:val="1"/>
      <w:numFmt w:val="bullet"/>
      <w:lvlText w:val=""/>
      <w:lvlJc w:val="left"/>
      <w:pPr>
        <w:ind w:left="2205" w:hanging="360"/>
      </w:pPr>
      <w:rPr>
        <w:rFonts w:ascii="Wingdings" w:hAnsi="Wingdings" w:hint="default"/>
      </w:rPr>
    </w:lvl>
    <w:lvl w:ilvl="3" w:tplc="080C0001" w:tentative="1">
      <w:start w:val="1"/>
      <w:numFmt w:val="bullet"/>
      <w:lvlText w:val=""/>
      <w:lvlJc w:val="left"/>
      <w:pPr>
        <w:ind w:left="2925" w:hanging="360"/>
      </w:pPr>
      <w:rPr>
        <w:rFonts w:ascii="Symbol" w:hAnsi="Symbol" w:hint="default"/>
      </w:rPr>
    </w:lvl>
    <w:lvl w:ilvl="4" w:tplc="080C0003" w:tentative="1">
      <w:start w:val="1"/>
      <w:numFmt w:val="bullet"/>
      <w:lvlText w:val="o"/>
      <w:lvlJc w:val="left"/>
      <w:pPr>
        <w:ind w:left="3645" w:hanging="360"/>
      </w:pPr>
      <w:rPr>
        <w:rFonts w:ascii="Courier New" w:hAnsi="Courier New" w:cs="Courier New" w:hint="default"/>
      </w:rPr>
    </w:lvl>
    <w:lvl w:ilvl="5" w:tplc="080C0005" w:tentative="1">
      <w:start w:val="1"/>
      <w:numFmt w:val="bullet"/>
      <w:lvlText w:val=""/>
      <w:lvlJc w:val="left"/>
      <w:pPr>
        <w:ind w:left="4365" w:hanging="360"/>
      </w:pPr>
      <w:rPr>
        <w:rFonts w:ascii="Wingdings" w:hAnsi="Wingdings" w:hint="default"/>
      </w:rPr>
    </w:lvl>
    <w:lvl w:ilvl="6" w:tplc="080C0001" w:tentative="1">
      <w:start w:val="1"/>
      <w:numFmt w:val="bullet"/>
      <w:lvlText w:val=""/>
      <w:lvlJc w:val="left"/>
      <w:pPr>
        <w:ind w:left="5085" w:hanging="360"/>
      </w:pPr>
      <w:rPr>
        <w:rFonts w:ascii="Symbol" w:hAnsi="Symbol" w:hint="default"/>
      </w:rPr>
    </w:lvl>
    <w:lvl w:ilvl="7" w:tplc="080C0003" w:tentative="1">
      <w:start w:val="1"/>
      <w:numFmt w:val="bullet"/>
      <w:lvlText w:val="o"/>
      <w:lvlJc w:val="left"/>
      <w:pPr>
        <w:ind w:left="5805" w:hanging="360"/>
      </w:pPr>
      <w:rPr>
        <w:rFonts w:ascii="Courier New" w:hAnsi="Courier New" w:cs="Courier New" w:hint="default"/>
      </w:rPr>
    </w:lvl>
    <w:lvl w:ilvl="8" w:tplc="080C0005" w:tentative="1">
      <w:start w:val="1"/>
      <w:numFmt w:val="bullet"/>
      <w:lvlText w:val=""/>
      <w:lvlJc w:val="left"/>
      <w:pPr>
        <w:ind w:left="6525" w:hanging="360"/>
      </w:pPr>
      <w:rPr>
        <w:rFonts w:ascii="Wingdings" w:hAnsi="Wingdings" w:hint="default"/>
      </w:rPr>
    </w:lvl>
  </w:abstractNum>
  <w:abstractNum w:abstractNumId="6" w15:restartNumberingAfterBreak="0">
    <w:nsid w:val="19E76880"/>
    <w:multiLevelType w:val="multilevel"/>
    <w:tmpl w:val="91225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3B50D6"/>
    <w:multiLevelType w:val="hybridMultilevel"/>
    <w:tmpl w:val="DF3C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0F26E2"/>
    <w:multiLevelType w:val="multilevel"/>
    <w:tmpl w:val="86142842"/>
    <w:lvl w:ilvl="0">
      <w:start w:val="1"/>
      <w:numFmt w:val="decimal"/>
      <w:pStyle w:val="Titre1"/>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85B54BF"/>
    <w:multiLevelType w:val="multilevel"/>
    <w:tmpl w:val="080C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2AA07C7D"/>
    <w:multiLevelType w:val="hybridMultilevel"/>
    <w:tmpl w:val="1D22F7C2"/>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46134B6"/>
    <w:multiLevelType w:val="multilevel"/>
    <w:tmpl w:val="469E68F8"/>
    <w:lvl w:ilvl="0">
      <w:start w:val="1"/>
      <w:numFmt w:val="decimal"/>
      <w:lvlText w:val="%1)"/>
      <w:lvlJc w:val="left"/>
      <w:pPr>
        <w:ind w:left="360" w:hanging="360"/>
      </w:pPr>
      <w:rPr>
        <w:rFonts w:hint="default"/>
      </w:rPr>
    </w:lvl>
    <w:lvl w:ilvl="1">
      <w:start w:val="1"/>
      <w:numFmt w:val="lowerLetter"/>
      <w:pStyle w:val="Titre3"/>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9B805B2"/>
    <w:multiLevelType w:val="multilevel"/>
    <w:tmpl w:val="5D2CE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F85F76"/>
    <w:multiLevelType w:val="hybridMultilevel"/>
    <w:tmpl w:val="FFFFFFFF"/>
    <w:lvl w:ilvl="0" w:tplc="5BFC49BC">
      <w:start w:val="1"/>
      <w:numFmt w:val="bullet"/>
      <w:lvlText w:val=""/>
      <w:lvlJc w:val="left"/>
      <w:pPr>
        <w:ind w:left="720" w:hanging="360"/>
      </w:pPr>
      <w:rPr>
        <w:rFonts w:ascii="Symbol" w:hAnsi="Symbol" w:hint="default"/>
      </w:rPr>
    </w:lvl>
    <w:lvl w:ilvl="1" w:tplc="2214B7B4">
      <w:start w:val="1"/>
      <w:numFmt w:val="bullet"/>
      <w:lvlText w:val="o"/>
      <w:lvlJc w:val="left"/>
      <w:pPr>
        <w:ind w:left="1440" w:hanging="360"/>
      </w:pPr>
      <w:rPr>
        <w:rFonts w:ascii="Courier New" w:hAnsi="Courier New" w:hint="default"/>
      </w:rPr>
    </w:lvl>
    <w:lvl w:ilvl="2" w:tplc="EDF8C84A">
      <w:start w:val="1"/>
      <w:numFmt w:val="bullet"/>
      <w:lvlText w:val=""/>
      <w:lvlJc w:val="left"/>
      <w:pPr>
        <w:ind w:left="2160" w:hanging="360"/>
      </w:pPr>
      <w:rPr>
        <w:rFonts w:ascii="Wingdings" w:hAnsi="Wingdings" w:hint="default"/>
      </w:rPr>
    </w:lvl>
    <w:lvl w:ilvl="3" w:tplc="57B883D0">
      <w:start w:val="1"/>
      <w:numFmt w:val="bullet"/>
      <w:lvlText w:val=""/>
      <w:lvlJc w:val="left"/>
      <w:pPr>
        <w:ind w:left="2880" w:hanging="360"/>
      </w:pPr>
      <w:rPr>
        <w:rFonts w:ascii="Symbol" w:hAnsi="Symbol" w:hint="default"/>
      </w:rPr>
    </w:lvl>
    <w:lvl w:ilvl="4" w:tplc="59DE2D0E">
      <w:start w:val="1"/>
      <w:numFmt w:val="bullet"/>
      <w:lvlText w:val="o"/>
      <w:lvlJc w:val="left"/>
      <w:pPr>
        <w:ind w:left="3600" w:hanging="360"/>
      </w:pPr>
      <w:rPr>
        <w:rFonts w:ascii="Courier New" w:hAnsi="Courier New" w:hint="default"/>
      </w:rPr>
    </w:lvl>
    <w:lvl w:ilvl="5" w:tplc="EF8A1C8C">
      <w:start w:val="1"/>
      <w:numFmt w:val="bullet"/>
      <w:lvlText w:val=""/>
      <w:lvlJc w:val="left"/>
      <w:pPr>
        <w:ind w:left="4320" w:hanging="360"/>
      </w:pPr>
      <w:rPr>
        <w:rFonts w:ascii="Wingdings" w:hAnsi="Wingdings" w:hint="default"/>
      </w:rPr>
    </w:lvl>
    <w:lvl w:ilvl="6" w:tplc="9BC0A0AA">
      <w:start w:val="1"/>
      <w:numFmt w:val="bullet"/>
      <w:lvlText w:val=""/>
      <w:lvlJc w:val="left"/>
      <w:pPr>
        <w:ind w:left="5040" w:hanging="360"/>
      </w:pPr>
      <w:rPr>
        <w:rFonts w:ascii="Symbol" w:hAnsi="Symbol" w:hint="default"/>
      </w:rPr>
    </w:lvl>
    <w:lvl w:ilvl="7" w:tplc="380A5F2E">
      <w:start w:val="1"/>
      <w:numFmt w:val="bullet"/>
      <w:lvlText w:val="o"/>
      <w:lvlJc w:val="left"/>
      <w:pPr>
        <w:ind w:left="5760" w:hanging="360"/>
      </w:pPr>
      <w:rPr>
        <w:rFonts w:ascii="Courier New" w:hAnsi="Courier New" w:hint="default"/>
      </w:rPr>
    </w:lvl>
    <w:lvl w:ilvl="8" w:tplc="E18EAAE6">
      <w:start w:val="1"/>
      <w:numFmt w:val="bullet"/>
      <w:lvlText w:val=""/>
      <w:lvlJc w:val="left"/>
      <w:pPr>
        <w:ind w:left="6480" w:hanging="360"/>
      </w:pPr>
      <w:rPr>
        <w:rFonts w:ascii="Wingdings" w:hAnsi="Wingdings" w:hint="default"/>
      </w:rPr>
    </w:lvl>
  </w:abstractNum>
  <w:abstractNum w:abstractNumId="14" w15:restartNumberingAfterBreak="0">
    <w:nsid w:val="6B946B21"/>
    <w:multiLevelType w:val="hybridMultilevel"/>
    <w:tmpl w:val="351A8646"/>
    <w:lvl w:ilvl="0" w:tplc="080C000F">
      <w:start w:val="1"/>
      <w:numFmt w:val="decimal"/>
      <w:lvlText w:val="%1."/>
      <w:lvlJc w:val="left"/>
      <w:pPr>
        <w:ind w:left="1080" w:hanging="360"/>
      </w:p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5" w15:restartNumberingAfterBreak="0">
    <w:nsid w:val="70413182"/>
    <w:multiLevelType w:val="hybridMultilevel"/>
    <w:tmpl w:val="BEC892D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73B96373"/>
    <w:multiLevelType w:val="multilevel"/>
    <w:tmpl w:val="17E05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56479978">
    <w:abstractNumId w:val="3"/>
  </w:num>
  <w:num w:numId="2" w16cid:durableId="226764162">
    <w:abstractNumId w:val="0"/>
  </w:num>
  <w:num w:numId="3" w16cid:durableId="114370861">
    <w:abstractNumId w:val="13"/>
  </w:num>
  <w:num w:numId="4" w16cid:durableId="81610489">
    <w:abstractNumId w:val="2"/>
  </w:num>
  <w:num w:numId="5" w16cid:durableId="1713387074">
    <w:abstractNumId w:val="1"/>
  </w:num>
  <w:num w:numId="6" w16cid:durableId="561411307">
    <w:abstractNumId w:val="7"/>
  </w:num>
  <w:num w:numId="7" w16cid:durableId="709766060">
    <w:abstractNumId w:val="11"/>
  </w:num>
  <w:num w:numId="8" w16cid:durableId="39747468">
    <w:abstractNumId w:val="6"/>
  </w:num>
  <w:num w:numId="9" w16cid:durableId="320929934">
    <w:abstractNumId w:val="16"/>
  </w:num>
  <w:num w:numId="10" w16cid:durableId="913707863">
    <w:abstractNumId w:val="12"/>
  </w:num>
  <w:num w:numId="11" w16cid:durableId="1432387038">
    <w:abstractNumId w:val="5"/>
  </w:num>
  <w:num w:numId="12" w16cid:durableId="1766268768">
    <w:abstractNumId w:val="15"/>
  </w:num>
  <w:num w:numId="13" w16cid:durableId="8626691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7898479">
    <w:abstractNumId w:val="14"/>
  </w:num>
  <w:num w:numId="15" w16cid:durableId="641497530">
    <w:abstractNumId w:val="10"/>
  </w:num>
  <w:num w:numId="16" w16cid:durableId="1560900057">
    <w:abstractNumId w:val="11"/>
  </w:num>
  <w:num w:numId="17" w16cid:durableId="956644189">
    <w:abstractNumId w:val="8"/>
  </w:num>
  <w:num w:numId="18" w16cid:durableId="1924027501">
    <w:abstractNumId w:val="9"/>
  </w:num>
  <w:num w:numId="19" w16cid:durableId="665283524">
    <w:abstractNumId w:val="4"/>
  </w:num>
  <w:num w:numId="20" w16cid:durableId="19269618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1495380">
    <w:abstractNumId w:val="11"/>
  </w:num>
  <w:num w:numId="22" w16cid:durableId="1196892814">
    <w:abstractNumId w:val="11"/>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73D"/>
    <w:rsid w:val="00001AE5"/>
    <w:rsid w:val="00004C20"/>
    <w:rsid w:val="00013537"/>
    <w:rsid w:val="000167F5"/>
    <w:rsid w:val="00025FBA"/>
    <w:rsid w:val="00030488"/>
    <w:rsid w:val="00030EF2"/>
    <w:rsid w:val="00033220"/>
    <w:rsid w:val="000356FF"/>
    <w:rsid w:val="000379AD"/>
    <w:rsid w:val="0004241F"/>
    <w:rsid w:val="00044CAD"/>
    <w:rsid w:val="000453D2"/>
    <w:rsid w:val="00046002"/>
    <w:rsid w:val="00060116"/>
    <w:rsid w:val="0006288F"/>
    <w:rsid w:val="000656E2"/>
    <w:rsid w:val="000706CE"/>
    <w:rsid w:val="00072DDE"/>
    <w:rsid w:val="00075CFB"/>
    <w:rsid w:val="00081287"/>
    <w:rsid w:val="000816AC"/>
    <w:rsid w:val="000869C6"/>
    <w:rsid w:val="0008730D"/>
    <w:rsid w:val="00087CBE"/>
    <w:rsid w:val="000909A1"/>
    <w:rsid w:val="00090E69"/>
    <w:rsid w:val="0009198C"/>
    <w:rsid w:val="00094F97"/>
    <w:rsid w:val="000A0FD6"/>
    <w:rsid w:val="000A6A25"/>
    <w:rsid w:val="000B44F3"/>
    <w:rsid w:val="000B68FE"/>
    <w:rsid w:val="000C2349"/>
    <w:rsid w:val="000C517C"/>
    <w:rsid w:val="000D01DA"/>
    <w:rsid w:val="000D189A"/>
    <w:rsid w:val="000D6AC5"/>
    <w:rsid w:val="000D7E6F"/>
    <w:rsid w:val="000E511F"/>
    <w:rsid w:val="000F0C26"/>
    <w:rsid w:val="000F1CF8"/>
    <w:rsid w:val="00101868"/>
    <w:rsid w:val="0010414F"/>
    <w:rsid w:val="00106D9A"/>
    <w:rsid w:val="00113110"/>
    <w:rsid w:val="00115532"/>
    <w:rsid w:val="00121D79"/>
    <w:rsid w:val="001222B4"/>
    <w:rsid w:val="00122B8B"/>
    <w:rsid w:val="001243E2"/>
    <w:rsid w:val="00135B6C"/>
    <w:rsid w:val="001405FA"/>
    <w:rsid w:val="0014192F"/>
    <w:rsid w:val="00142A56"/>
    <w:rsid w:val="00143B5F"/>
    <w:rsid w:val="00145DDB"/>
    <w:rsid w:val="001460E5"/>
    <w:rsid w:val="00147942"/>
    <w:rsid w:val="0015261B"/>
    <w:rsid w:val="00153C48"/>
    <w:rsid w:val="00161442"/>
    <w:rsid w:val="00163F00"/>
    <w:rsid w:val="0016641A"/>
    <w:rsid w:val="0017094E"/>
    <w:rsid w:val="00170E8B"/>
    <w:rsid w:val="001829A4"/>
    <w:rsid w:val="00197B24"/>
    <w:rsid w:val="001A1EBE"/>
    <w:rsid w:val="001A3006"/>
    <w:rsid w:val="001A3764"/>
    <w:rsid w:val="001A46A0"/>
    <w:rsid w:val="001B26DC"/>
    <w:rsid w:val="001B78E0"/>
    <w:rsid w:val="001C338E"/>
    <w:rsid w:val="001C4276"/>
    <w:rsid w:val="001C67D1"/>
    <w:rsid w:val="001D138F"/>
    <w:rsid w:val="001D1CD5"/>
    <w:rsid w:val="001D261F"/>
    <w:rsid w:val="001D555E"/>
    <w:rsid w:val="001E45BD"/>
    <w:rsid w:val="001E5425"/>
    <w:rsid w:val="001E791A"/>
    <w:rsid w:val="001F0237"/>
    <w:rsid w:val="001F163A"/>
    <w:rsid w:val="001F2BE5"/>
    <w:rsid w:val="001F5EB7"/>
    <w:rsid w:val="001F67ED"/>
    <w:rsid w:val="001F6D82"/>
    <w:rsid w:val="00203AAB"/>
    <w:rsid w:val="00206A31"/>
    <w:rsid w:val="00207E52"/>
    <w:rsid w:val="00217576"/>
    <w:rsid w:val="0022548C"/>
    <w:rsid w:val="002325DA"/>
    <w:rsid w:val="00234160"/>
    <w:rsid w:val="0024509A"/>
    <w:rsid w:val="002457E3"/>
    <w:rsid w:val="002477FC"/>
    <w:rsid w:val="00247F3C"/>
    <w:rsid w:val="00250B0D"/>
    <w:rsid w:val="002510B2"/>
    <w:rsid w:val="0025122B"/>
    <w:rsid w:val="00252BAF"/>
    <w:rsid w:val="00253AAE"/>
    <w:rsid w:val="00267DCF"/>
    <w:rsid w:val="00271CAB"/>
    <w:rsid w:val="002764E3"/>
    <w:rsid w:val="002875AD"/>
    <w:rsid w:val="00290C37"/>
    <w:rsid w:val="00291288"/>
    <w:rsid w:val="00291A9C"/>
    <w:rsid w:val="00292A22"/>
    <w:rsid w:val="0029308D"/>
    <w:rsid w:val="002B04E5"/>
    <w:rsid w:val="002B098F"/>
    <w:rsid w:val="002B325B"/>
    <w:rsid w:val="002C0DDD"/>
    <w:rsid w:val="002C1271"/>
    <w:rsid w:val="002C17DE"/>
    <w:rsid w:val="002C28DD"/>
    <w:rsid w:val="002C6339"/>
    <w:rsid w:val="002C7711"/>
    <w:rsid w:val="002D02C1"/>
    <w:rsid w:val="002D1FCD"/>
    <w:rsid w:val="002D2BA3"/>
    <w:rsid w:val="002D78C1"/>
    <w:rsid w:val="002E28BD"/>
    <w:rsid w:val="002E4276"/>
    <w:rsid w:val="002E4C02"/>
    <w:rsid w:val="002E5FDF"/>
    <w:rsid w:val="002F493A"/>
    <w:rsid w:val="002F619F"/>
    <w:rsid w:val="00302E00"/>
    <w:rsid w:val="003042F1"/>
    <w:rsid w:val="00307326"/>
    <w:rsid w:val="00313006"/>
    <w:rsid w:val="0031630D"/>
    <w:rsid w:val="00325C2F"/>
    <w:rsid w:val="00326423"/>
    <w:rsid w:val="003303C9"/>
    <w:rsid w:val="003332F5"/>
    <w:rsid w:val="00333EBE"/>
    <w:rsid w:val="00344B51"/>
    <w:rsid w:val="00351581"/>
    <w:rsid w:val="00356593"/>
    <w:rsid w:val="003631AA"/>
    <w:rsid w:val="00364805"/>
    <w:rsid w:val="00365BAC"/>
    <w:rsid w:val="00370E46"/>
    <w:rsid w:val="00376B22"/>
    <w:rsid w:val="003777D9"/>
    <w:rsid w:val="00387267"/>
    <w:rsid w:val="003929F3"/>
    <w:rsid w:val="003A1D54"/>
    <w:rsid w:val="003A5894"/>
    <w:rsid w:val="003B2DC1"/>
    <w:rsid w:val="003B4B85"/>
    <w:rsid w:val="003C29DC"/>
    <w:rsid w:val="003C38E1"/>
    <w:rsid w:val="003C4B2F"/>
    <w:rsid w:val="003C5B51"/>
    <w:rsid w:val="003C6A6A"/>
    <w:rsid w:val="003C7AA1"/>
    <w:rsid w:val="003D0123"/>
    <w:rsid w:val="003D1682"/>
    <w:rsid w:val="003D1D39"/>
    <w:rsid w:val="003D261B"/>
    <w:rsid w:val="003D3B03"/>
    <w:rsid w:val="003D63CF"/>
    <w:rsid w:val="003D70B5"/>
    <w:rsid w:val="003E131E"/>
    <w:rsid w:val="003E1F25"/>
    <w:rsid w:val="003E3B51"/>
    <w:rsid w:val="003E553E"/>
    <w:rsid w:val="003E653A"/>
    <w:rsid w:val="003E7AA1"/>
    <w:rsid w:val="003F0DBE"/>
    <w:rsid w:val="003F748F"/>
    <w:rsid w:val="0040009E"/>
    <w:rsid w:val="00400D48"/>
    <w:rsid w:val="00403CB3"/>
    <w:rsid w:val="0041524B"/>
    <w:rsid w:val="00415A69"/>
    <w:rsid w:val="004160C2"/>
    <w:rsid w:val="00422A02"/>
    <w:rsid w:val="0042348E"/>
    <w:rsid w:val="00426429"/>
    <w:rsid w:val="0043047E"/>
    <w:rsid w:val="00432996"/>
    <w:rsid w:val="0043681B"/>
    <w:rsid w:val="00445F91"/>
    <w:rsid w:val="00454A1D"/>
    <w:rsid w:val="004637F6"/>
    <w:rsid w:val="004660A0"/>
    <w:rsid w:val="004665EB"/>
    <w:rsid w:val="004729E6"/>
    <w:rsid w:val="00481BE6"/>
    <w:rsid w:val="0048220D"/>
    <w:rsid w:val="00485C5F"/>
    <w:rsid w:val="00487D9C"/>
    <w:rsid w:val="00492068"/>
    <w:rsid w:val="00496C00"/>
    <w:rsid w:val="004A1EAC"/>
    <w:rsid w:val="004A1F84"/>
    <w:rsid w:val="004A429B"/>
    <w:rsid w:val="004A448F"/>
    <w:rsid w:val="004B0DAF"/>
    <w:rsid w:val="004B2938"/>
    <w:rsid w:val="004B41BF"/>
    <w:rsid w:val="004B41E1"/>
    <w:rsid w:val="004B445A"/>
    <w:rsid w:val="004B560C"/>
    <w:rsid w:val="004C0C5F"/>
    <w:rsid w:val="004C33E4"/>
    <w:rsid w:val="004D2CE9"/>
    <w:rsid w:val="004D3E0C"/>
    <w:rsid w:val="004D40C6"/>
    <w:rsid w:val="004D4A5E"/>
    <w:rsid w:val="004D5C0D"/>
    <w:rsid w:val="004D6D1F"/>
    <w:rsid w:val="004E62B4"/>
    <w:rsid w:val="004F0386"/>
    <w:rsid w:val="004F530F"/>
    <w:rsid w:val="004F6609"/>
    <w:rsid w:val="00505564"/>
    <w:rsid w:val="00505604"/>
    <w:rsid w:val="00505AFE"/>
    <w:rsid w:val="00511DA5"/>
    <w:rsid w:val="00520E6C"/>
    <w:rsid w:val="00521EAD"/>
    <w:rsid w:val="00523B6A"/>
    <w:rsid w:val="00532D65"/>
    <w:rsid w:val="00533D04"/>
    <w:rsid w:val="005402C4"/>
    <w:rsid w:val="00543519"/>
    <w:rsid w:val="00544CB4"/>
    <w:rsid w:val="00547D08"/>
    <w:rsid w:val="00550381"/>
    <w:rsid w:val="005536BD"/>
    <w:rsid w:val="00557409"/>
    <w:rsid w:val="00562B53"/>
    <w:rsid w:val="00564919"/>
    <w:rsid w:val="00572890"/>
    <w:rsid w:val="00577D9C"/>
    <w:rsid w:val="00583F7E"/>
    <w:rsid w:val="0058529A"/>
    <w:rsid w:val="00586117"/>
    <w:rsid w:val="0058659A"/>
    <w:rsid w:val="005867A6"/>
    <w:rsid w:val="005878C2"/>
    <w:rsid w:val="00590974"/>
    <w:rsid w:val="00592BB3"/>
    <w:rsid w:val="00593F95"/>
    <w:rsid w:val="00594B38"/>
    <w:rsid w:val="005A13F2"/>
    <w:rsid w:val="005A4AA7"/>
    <w:rsid w:val="005A4D21"/>
    <w:rsid w:val="005A6342"/>
    <w:rsid w:val="005A7690"/>
    <w:rsid w:val="005B2F24"/>
    <w:rsid w:val="005B35F4"/>
    <w:rsid w:val="005B395F"/>
    <w:rsid w:val="005C0126"/>
    <w:rsid w:val="005C635C"/>
    <w:rsid w:val="005D04C0"/>
    <w:rsid w:val="005D2A7A"/>
    <w:rsid w:val="005D5A46"/>
    <w:rsid w:val="005E57D4"/>
    <w:rsid w:val="005E58E8"/>
    <w:rsid w:val="005E5B33"/>
    <w:rsid w:val="005E5BFD"/>
    <w:rsid w:val="005F0B80"/>
    <w:rsid w:val="005F34DB"/>
    <w:rsid w:val="00601A58"/>
    <w:rsid w:val="00602842"/>
    <w:rsid w:val="00604830"/>
    <w:rsid w:val="0060682A"/>
    <w:rsid w:val="00610303"/>
    <w:rsid w:val="00612840"/>
    <w:rsid w:val="00615CB0"/>
    <w:rsid w:val="00620931"/>
    <w:rsid w:val="00621737"/>
    <w:rsid w:val="006224F1"/>
    <w:rsid w:val="006235B1"/>
    <w:rsid w:val="006352EC"/>
    <w:rsid w:val="00640E1F"/>
    <w:rsid w:val="00641811"/>
    <w:rsid w:val="00641C2E"/>
    <w:rsid w:val="006424EC"/>
    <w:rsid w:val="00643FF0"/>
    <w:rsid w:val="006474FC"/>
    <w:rsid w:val="006549ED"/>
    <w:rsid w:val="00654AB9"/>
    <w:rsid w:val="00656B5D"/>
    <w:rsid w:val="006572B0"/>
    <w:rsid w:val="006601C8"/>
    <w:rsid w:val="006651B7"/>
    <w:rsid w:val="00667B73"/>
    <w:rsid w:val="00670A51"/>
    <w:rsid w:val="0067238F"/>
    <w:rsid w:val="00672A63"/>
    <w:rsid w:val="00673256"/>
    <w:rsid w:val="00673A75"/>
    <w:rsid w:val="00674BA1"/>
    <w:rsid w:val="00675C08"/>
    <w:rsid w:val="006811D4"/>
    <w:rsid w:val="0068355A"/>
    <w:rsid w:val="006925C3"/>
    <w:rsid w:val="00693119"/>
    <w:rsid w:val="00693FA0"/>
    <w:rsid w:val="00695F8D"/>
    <w:rsid w:val="00696438"/>
    <w:rsid w:val="006A308A"/>
    <w:rsid w:val="006A4DF9"/>
    <w:rsid w:val="006A6B40"/>
    <w:rsid w:val="006B1303"/>
    <w:rsid w:val="006B630C"/>
    <w:rsid w:val="006B67FC"/>
    <w:rsid w:val="006B6BA7"/>
    <w:rsid w:val="006B71F9"/>
    <w:rsid w:val="006C7C13"/>
    <w:rsid w:val="006C7FB0"/>
    <w:rsid w:val="006D125F"/>
    <w:rsid w:val="006D218C"/>
    <w:rsid w:val="006D789F"/>
    <w:rsid w:val="006E5378"/>
    <w:rsid w:val="006E734B"/>
    <w:rsid w:val="006F18CB"/>
    <w:rsid w:val="006F1CDC"/>
    <w:rsid w:val="006F278D"/>
    <w:rsid w:val="006F32C5"/>
    <w:rsid w:val="006F46B2"/>
    <w:rsid w:val="006F4D9E"/>
    <w:rsid w:val="00700991"/>
    <w:rsid w:val="00702C30"/>
    <w:rsid w:val="007046A8"/>
    <w:rsid w:val="0071241E"/>
    <w:rsid w:val="00715EA7"/>
    <w:rsid w:val="00717BD8"/>
    <w:rsid w:val="007214F9"/>
    <w:rsid w:val="007238C5"/>
    <w:rsid w:val="007250B6"/>
    <w:rsid w:val="00726767"/>
    <w:rsid w:val="00727E3D"/>
    <w:rsid w:val="00731695"/>
    <w:rsid w:val="007346B9"/>
    <w:rsid w:val="0073760D"/>
    <w:rsid w:val="00741588"/>
    <w:rsid w:val="007419E4"/>
    <w:rsid w:val="007523A1"/>
    <w:rsid w:val="007525C4"/>
    <w:rsid w:val="00754591"/>
    <w:rsid w:val="0075578C"/>
    <w:rsid w:val="0075716D"/>
    <w:rsid w:val="00761596"/>
    <w:rsid w:val="00761766"/>
    <w:rsid w:val="00763078"/>
    <w:rsid w:val="00763C37"/>
    <w:rsid w:val="00766A80"/>
    <w:rsid w:val="00772E44"/>
    <w:rsid w:val="00773D1D"/>
    <w:rsid w:val="00776CE1"/>
    <w:rsid w:val="00777A91"/>
    <w:rsid w:val="00780DEC"/>
    <w:rsid w:val="007812FD"/>
    <w:rsid w:val="00782A86"/>
    <w:rsid w:val="00783F96"/>
    <w:rsid w:val="0078495E"/>
    <w:rsid w:val="0078564A"/>
    <w:rsid w:val="00790E6A"/>
    <w:rsid w:val="00791CE2"/>
    <w:rsid w:val="00793047"/>
    <w:rsid w:val="00794CE1"/>
    <w:rsid w:val="0079795A"/>
    <w:rsid w:val="007A315D"/>
    <w:rsid w:val="007A44D9"/>
    <w:rsid w:val="007B4800"/>
    <w:rsid w:val="007B4B90"/>
    <w:rsid w:val="007B5D0C"/>
    <w:rsid w:val="007C1F5B"/>
    <w:rsid w:val="007C3C6F"/>
    <w:rsid w:val="007C4292"/>
    <w:rsid w:val="007D13F0"/>
    <w:rsid w:val="007D6BB4"/>
    <w:rsid w:val="007F04DD"/>
    <w:rsid w:val="007F0967"/>
    <w:rsid w:val="007F53CC"/>
    <w:rsid w:val="007F5922"/>
    <w:rsid w:val="00801C0C"/>
    <w:rsid w:val="00803ABE"/>
    <w:rsid w:val="0081180E"/>
    <w:rsid w:val="008119AE"/>
    <w:rsid w:val="00813E9E"/>
    <w:rsid w:val="00820BB2"/>
    <w:rsid w:val="008216BF"/>
    <w:rsid w:val="008242B4"/>
    <w:rsid w:val="008267A5"/>
    <w:rsid w:val="0083125C"/>
    <w:rsid w:val="00842D72"/>
    <w:rsid w:val="00843230"/>
    <w:rsid w:val="0084667B"/>
    <w:rsid w:val="00850D11"/>
    <w:rsid w:val="00852119"/>
    <w:rsid w:val="00852EA4"/>
    <w:rsid w:val="00853C04"/>
    <w:rsid w:val="008540F2"/>
    <w:rsid w:val="008604B4"/>
    <w:rsid w:val="008611DB"/>
    <w:rsid w:val="008678AC"/>
    <w:rsid w:val="00867987"/>
    <w:rsid w:val="00870272"/>
    <w:rsid w:val="00872ADC"/>
    <w:rsid w:val="00883940"/>
    <w:rsid w:val="008865F6"/>
    <w:rsid w:val="00887D4D"/>
    <w:rsid w:val="008974D5"/>
    <w:rsid w:val="008A3304"/>
    <w:rsid w:val="008B00CB"/>
    <w:rsid w:val="008B2C38"/>
    <w:rsid w:val="008B3508"/>
    <w:rsid w:val="008C1DF1"/>
    <w:rsid w:val="008D0339"/>
    <w:rsid w:val="008D2164"/>
    <w:rsid w:val="008D4477"/>
    <w:rsid w:val="008E33DC"/>
    <w:rsid w:val="008E43EB"/>
    <w:rsid w:val="008E6995"/>
    <w:rsid w:val="008E6FDC"/>
    <w:rsid w:val="008F0930"/>
    <w:rsid w:val="008F271E"/>
    <w:rsid w:val="008F508E"/>
    <w:rsid w:val="0090014C"/>
    <w:rsid w:val="0090088E"/>
    <w:rsid w:val="00904BB1"/>
    <w:rsid w:val="00905069"/>
    <w:rsid w:val="00911784"/>
    <w:rsid w:val="00917F47"/>
    <w:rsid w:val="00924E19"/>
    <w:rsid w:val="0092561E"/>
    <w:rsid w:val="00925B95"/>
    <w:rsid w:val="009273EF"/>
    <w:rsid w:val="00936D06"/>
    <w:rsid w:val="0093777F"/>
    <w:rsid w:val="00940E80"/>
    <w:rsid w:val="0095132B"/>
    <w:rsid w:val="00957281"/>
    <w:rsid w:val="00966C31"/>
    <w:rsid w:val="009708D3"/>
    <w:rsid w:val="0097091A"/>
    <w:rsid w:val="00974D0C"/>
    <w:rsid w:val="00985CE9"/>
    <w:rsid w:val="009878A5"/>
    <w:rsid w:val="009900DE"/>
    <w:rsid w:val="00990B5D"/>
    <w:rsid w:val="00990CB7"/>
    <w:rsid w:val="009A00F5"/>
    <w:rsid w:val="009A1512"/>
    <w:rsid w:val="009A1A87"/>
    <w:rsid w:val="009A207C"/>
    <w:rsid w:val="009B6D48"/>
    <w:rsid w:val="009C5C87"/>
    <w:rsid w:val="009C5F5D"/>
    <w:rsid w:val="009C7309"/>
    <w:rsid w:val="009D0384"/>
    <w:rsid w:val="009E21DA"/>
    <w:rsid w:val="009E27E1"/>
    <w:rsid w:val="009F0141"/>
    <w:rsid w:val="009F3C30"/>
    <w:rsid w:val="009F7B2E"/>
    <w:rsid w:val="00A05CC3"/>
    <w:rsid w:val="00A05F24"/>
    <w:rsid w:val="00A12E5C"/>
    <w:rsid w:val="00A14178"/>
    <w:rsid w:val="00A14B16"/>
    <w:rsid w:val="00A22E68"/>
    <w:rsid w:val="00A308AF"/>
    <w:rsid w:val="00A43DAA"/>
    <w:rsid w:val="00A44465"/>
    <w:rsid w:val="00A45194"/>
    <w:rsid w:val="00A4559B"/>
    <w:rsid w:val="00A510D0"/>
    <w:rsid w:val="00A52C2C"/>
    <w:rsid w:val="00A571D7"/>
    <w:rsid w:val="00A604DE"/>
    <w:rsid w:val="00A727B2"/>
    <w:rsid w:val="00A74610"/>
    <w:rsid w:val="00A75426"/>
    <w:rsid w:val="00A760FF"/>
    <w:rsid w:val="00A8219F"/>
    <w:rsid w:val="00A83CDC"/>
    <w:rsid w:val="00A8661A"/>
    <w:rsid w:val="00A91DA7"/>
    <w:rsid w:val="00A91DDF"/>
    <w:rsid w:val="00A92348"/>
    <w:rsid w:val="00A92C82"/>
    <w:rsid w:val="00A952A6"/>
    <w:rsid w:val="00A96FAF"/>
    <w:rsid w:val="00A9784D"/>
    <w:rsid w:val="00AA2361"/>
    <w:rsid w:val="00AA2491"/>
    <w:rsid w:val="00AB06E9"/>
    <w:rsid w:val="00AB422B"/>
    <w:rsid w:val="00AB7141"/>
    <w:rsid w:val="00AB74EE"/>
    <w:rsid w:val="00AC0954"/>
    <w:rsid w:val="00AC1A56"/>
    <w:rsid w:val="00AD3C93"/>
    <w:rsid w:val="00AE4B9F"/>
    <w:rsid w:val="00AE4F2A"/>
    <w:rsid w:val="00AE626C"/>
    <w:rsid w:val="00AE646D"/>
    <w:rsid w:val="00AE6E88"/>
    <w:rsid w:val="00AF231F"/>
    <w:rsid w:val="00B00D1E"/>
    <w:rsid w:val="00B0599B"/>
    <w:rsid w:val="00B10153"/>
    <w:rsid w:val="00B115F5"/>
    <w:rsid w:val="00B14951"/>
    <w:rsid w:val="00B14BFD"/>
    <w:rsid w:val="00B20059"/>
    <w:rsid w:val="00B2329C"/>
    <w:rsid w:val="00B26EF7"/>
    <w:rsid w:val="00B27989"/>
    <w:rsid w:val="00B27EC5"/>
    <w:rsid w:val="00B35B33"/>
    <w:rsid w:val="00B366B0"/>
    <w:rsid w:val="00B36865"/>
    <w:rsid w:val="00B4160C"/>
    <w:rsid w:val="00B528F1"/>
    <w:rsid w:val="00B53E93"/>
    <w:rsid w:val="00B55CE7"/>
    <w:rsid w:val="00B57CFE"/>
    <w:rsid w:val="00B6013E"/>
    <w:rsid w:val="00B62DFC"/>
    <w:rsid w:val="00B667F9"/>
    <w:rsid w:val="00B675D6"/>
    <w:rsid w:val="00B73120"/>
    <w:rsid w:val="00B76D77"/>
    <w:rsid w:val="00B80663"/>
    <w:rsid w:val="00B80A0E"/>
    <w:rsid w:val="00B8372E"/>
    <w:rsid w:val="00B84B44"/>
    <w:rsid w:val="00B956D5"/>
    <w:rsid w:val="00B96540"/>
    <w:rsid w:val="00BA0420"/>
    <w:rsid w:val="00BA1D18"/>
    <w:rsid w:val="00BA3541"/>
    <w:rsid w:val="00BA4F1F"/>
    <w:rsid w:val="00BA6635"/>
    <w:rsid w:val="00BB13DD"/>
    <w:rsid w:val="00BB4F07"/>
    <w:rsid w:val="00BB652C"/>
    <w:rsid w:val="00BB72BD"/>
    <w:rsid w:val="00BC167A"/>
    <w:rsid w:val="00BC1D33"/>
    <w:rsid w:val="00BC4459"/>
    <w:rsid w:val="00BC6E06"/>
    <w:rsid w:val="00BD26BD"/>
    <w:rsid w:val="00BE3B50"/>
    <w:rsid w:val="00BE6612"/>
    <w:rsid w:val="00BE71C4"/>
    <w:rsid w:val="00BE778D"/>
    <w:rsid w:val="00BF3A9C"/>
    <w:rsid w:val="00C03961"/>
    <w:rsid w:val="00C06B59"/>
    <w:rsid w:val="00C07F31"/>
    <w:rsid w:val="00C21D0A"/>
    <w:rsid w:val="00C233C9"/>
    <w:rsid w:val="00C254A1"/>
    <w:rsid w:val="00C30748"/>
    <w:rsid w:val="00C33F7E"/>
    <w:rsid w:val="00C34D7A"/>
    <w:rsid w:val="00C4005E"/>
    <w:rsid w:val="00C41CD6"/>
    <w:rsid w:val="00C43915"/>
    <w:rsid w:val="00C45FB0"/>
    <w:rsid w:val="00C46033"/>
    <w:rsid w:val="00C467E5"/>
    <w:rsid w:val="00C473F5"/>
    <w:rsid w:val="00C515BB"/>
    <w:rsid w:val="00C51613"/>
    <w:rsid w:val="00C55C62"/>
    <w:rsid w:val="00C57BBE"/>
    <w:rsid w:val="00C60A3D"/>
    <w:rsid w:val="00C624B3"/>
    <w:rsid w:val="00C6363E"/>
    <w:rsid w:val="00C662E7"/>
    <w:rsid w:val="00C6723D"/>
    <w:rsid w:val="00C70B68"/>
    <w:rsid w:val="00C721AA"/>
    <w:rsid w:val="00C7242E"/>
    <w:rsid w:val="00C80D78"/>
    <w:rsid w:val="00C81AB3"/>
    <w:rsid w:val="00C823AB"/>
    <w:rsid w:val="00C86630"/>
    <w:rsid w:val="00C932D7"/>
    <w:rsid w:val="00C96673"/>
    <w:rsid w:val="00CA4F9A"/>
    <w:rsid w:val="00CA7B10"/>
    <w:rsid w:val="00CB317C"/>
    <w:rsid w:val="00CB534C"/>
    <w:rsid w:val="00CB57E4"/>
    <w:rsid w:val="00CC0178"/>
    <w:rsid w:val="00CC379D"/>
    <w:rsid w:val="00CC50E6"/>
    <w:rsid w:val="00CC5A8E"/>
    <w:rsid w:val="00CC6983"/>
    <w:rsid w:val="00CD06E3"/>
    <w:rsid w:val="00CD227F"/>
    <w:rsid w:val="00CE139D"/>
    <w:rsid w:val="00CE1921"/>
    <w:rsid w:val="00CE3CC8"/>
    <w:rsid w:val="00CE7E13"/>
    <w:rsid w:val="00CF06D2"/>
    <w:rsid w:val="00CF0DDA"/>
    <w:rsid w:val="00CF25F6"/>
    <w:rsid w:val="00D02DD8"/>
    <w:rsid w:val="00D03335"/>
    <w:rsid w:val="00D03E36"/>
    <w:rsid w:val="00D10597"/>
    <w:rsid w:val="00D10D14"/>
    <w:rsid w:val="00D131DA"/>
    <w:rsid w:val="00D134F4"/>
    <w:rsid w:val="00D1460A"/>
    <w:rsid w:val="00D148AB"/>
    <w:rsid w:val="00D162F4"/>
    <w:rsid w:val="00D219E0"/>
    <w:rsid w:val="00D222A5"/>
    <w:rsid w:val="00D2267B"/>
    <w:rsid w:val="00D24D4C"/>
    <w:rsid w:val="00D256C2"/>
    <w:rsid w:val="00D266A4"/>
    <w:rsid w:val="00D31FFE"/>
    <w:rsid w:val="00D32BB2"/>
    <w:rsid w:val="00D32E31"/>
    <w:rsid w:val="00D371B7"/>
    <w:rsid w:val="00D44AD9"/>
    <w:rsid w:val="00D45EA0"/>
    <w:rsid w:val="00D5123E"/>
    <w:rsid w:val="00D514CA"/>
    <w:rsid w:val="00D5163D"/>
    <w:rsid w:val="00D51F66"/>
    <w:rsid w:val="00D528AF"/>
    <w:rsid w:val="00D536A0"/>
    <w:rsid w:val="00D574C8"/>
    <w:rsid w:val="00D60B70"/>
    <w:rsid w:val="00D6365C"/>
    <w:rsid w:val="00D652F3"/>
    <w:rsid w:val="00D705D6"/>
    <w:rsid w:val="00D71704"/>
    <w:rsid w:val="00D73105"/>
    <w:rsid w:val="00D73153"/>
    <w:rsid w:val="00D738A3"/>
    <w:rsid w:val="00D73A8D"/>
    <w:rsid w:val="00D74415"/>
    <w:rsid w:val="00D82284"/>
    <w:rsid w:val="00D90606"/>
    <w:rsid w:val="00D9228A"/>
    <w:rsid w:val="00D937E3"/>
    <w:rsid w:val="00DA134D"/>
    <w:rsid w:val="00DA406F"/>
    <w:rsid w:val="00DA61CD"/>
    <w:rsid w:val="00DA691C"/>
    <w:rsid w:val="00DA6CDB"/>
    <w:rsid w:val="00DA7478"/>
    <w:rsid w:val="00DB45EE"/>
    <w:rsid w:val="00DB51DD"/>
    <w:rsid w:val="00DB58DE"/>
    <w:rsid w:val="00DC0BD4"/>
    <w:rsid w:val="00DC349B"/>
    <w:rsid w:val="00DC4014"/>
    <w:rsid w:val="00DC71A1"/>
    <w:rsid w:val="00DC7CDE"/>
    <w:rsid w:val="00DC7E3C"/>
    <w:rsid w:val="00DD76C3"/>
    <w:rsid w:val="00DE05FC"/>
    <w:rsid w:val="00DE30BE"/>
    <w:rsid w:val="00DE3CEA"/>
    <w:rsid w:val="00DF5CF5"/>
    <w:rsid w:val="00DF7E12"/>
    <w:rsid w:val="00E0147F"/>
    <w:rsid w:val="00E03558"/>
    <w:rsid w:val="00E06CA2"/>
    <w:rsid w:val="00E12E98"/>
    <w:rsid w:val="00E15F12"/>
    <w:rsid w:val="00E20CA8"/>
    <w:rsid w:val="00E22E96"/>
    <w:rsid w:val="00E43E28"/>
    <w:rsid w:val="00E50566"/>
    <w:rsid w:val="00E506FF"/>
    <w:rsid w:val="00E5731B"/>
    <w:rsid w:val="00E72A6F"/>
    <w:rsid w:val="00E740E8"/>
    <w:rsid w:val="00E809FF"/>
    <w:rsid w:val="00E80B2D"/>
    <w:rsid w:val="00E80C7C"/>
    <w:rsid w:val="00E84A69"/>
    <w:rsid w:val="00E946DF"/>
    <w:rsid w:val="00E976D3"/>
    <w:rsid w:val="00EA0AC6"/>
    <w:rsid w:val="00EA208B"/>
    <w:rsid w:val="00EA27D0"/>
    <w:rsid w:val="00EA3ADD"/>
    <w:rsid w:val="00EA4CA5"/>
    <w:rsid w:val="00EA6D69"/>
    <w:rsid w:val="00EC1C81"/>
    <w:rsid w:val="00EC5EB5"/>
    <w:rsid w:val="00ED156C"/>
    <w:rsid w:val="00ED59D4"/>
    <w:rsid w:val="00EE05A0"/>
    <w:rsid w:val="00EF32FB"/>
    <w:rsid w:val="00EF657A"/>
    <w:rsid w:val="00EF7866"/>
    <w:rsid w:val="00F00F91"/>
    <w:rsid w:val="00F01A8D"/>
    <w:rsid w:val="00F04DA3"/>
    <w:rsid w:val="00F058A1"/>
    <w:rsid w:val="00F05C4E"/>
    <w:rsid w:val="00F06537"/>
    <w:rsid w:val="00F07544"/>
    <w:rsid w:val="00F2245C"/>
    <w:rsid w:val="00F2648C"/>
    <w:rsid w:val="00F3789E"/>
    <w:rsid w:val="00F432A4"/>
    <w:rsid w:val="00F55B83"/>
    <w:rsid w:val="00F600DF"/>
    <w:rsid w:val="00F600F0"/>
    <w:rsid w:val="00F64FD5"/>
    <w:rsid w:val="00F6545C"/>
    <w:rsid w:val="00F65B48"/>
    <w:rsid w:val="00F71201"/>
    <w:rsid w:val="00F7450B"/>
    <w:rsid w:val="00F76572"/>
    <w:rsid w:val="00F770FC"/>
    <w:rsid w:val="00F829F7"/>
    <w:rsid w:val="00F846DD"/>
    <w:rsid w:val="00F90510"/>
    <w:rsid w:val="00F9094B"/>
    <w:rsid w:val="00F91795"/>
    <w:rsid w:val="00F93B0D"/>
    <w:rsid w:val="00F93BA4"/>
    <w:rsid w:val="00FA1D3A"/>
    <w:rsid w:val="00FA3983"/>
    <w:rsid w:val="00FA4848"/>
    <w:rsid w:val="00FA70FB"/>
    <w:rsid w:val="00FA7C56"/>
    <w:rsid w:val="00FB1857"/>
    <w:rsid w:val="00FB20E9"/>
    <w:rsid w:val="00FB573D"/>
    <w:rsid w:val="00FB581A"/>
    <w:rsid w:val="00FB715E"/>
    <w:rsid w:val="00FC162F"/>
    <w:rsid w:val="00FC1967"/>
    <w:rsid w:val="00FC44AF"/>
    <w:rsid w:val="00FC625B"/>
    <w:rsid w:val="00FC6346"/>
    <w:rsid w:val="00FC6414"/>
    <w:rsid w:val="00FC792A"/>
    <w:rsid w:val="00FD23A1"/>
    <w:rsid w:val="00FD4C95"/>
    <w:rsid w:val="00FD5E68"/>
    <w:rsid w:val="00FD5F09"/>
    <w:rsid w:val="00FE2651"/>
    <w:rsid w:val="00FE5A6A"/>
    <w:rsid w:val="00FE6B6B"/>
    <w:rsid w:val="00FF26F6"/>
    <w:rsid w:val="00FF2BE0"/>
    <w:rsid w:val="00FF7D4F"/>
    <w:rsid w:val="02DC8C2B"/>
    <w:rsid w:val="044F96A9"/>
    <w:rsid w:val="04948DF5"/>
    <w:rsid w:val="04C5C24C"/>
    <w:rsid w:val="05D2516A"/>
    <w:rsid w:val="06A0DB9C"/>
    <w:rsid w:val="06BCB3BD"/>
    <w:rsid w:val="0706EF96"/>
    <w:rsid w:val="073FADEE"/>
    <w:rsid w:val="07A457FB"/>
    <w:rsid w:val="07A4A52D"/>
    <w:rsid w:val="07EDFAA5"/>
    <w:rsid w:val="0890726A"/>
    <w:rsid w:val="0895CE4E"/>
    <w:rsid w:val="0AA8310A"/>
    <w:rsid w:val="0B0BE2F6"/>
    <w:rsid w:val="0B26993B"/>
    <w:rsid w:val="0B5ED79D"/>
    <w:rsid w:val="0B769542"/>
    <w:rsid w:val="0BA31CB5"/>
    <w:rsid w:val="0D6A55DE"/>
    <w:rsid w:val="0DC2F6DD"/>
    <w:rsid w:val="0E00F3DB"/>
    <w:rsid w:val="0F109A3A"/>
    <w:rsid w:val="0F6D5D46"/>
    <w:rsid w:val="0FCADFE2"/>
    <w:rsid w:val="0FDC96B8"/>
    <w:rsid w:val="0FE27A3E"/>
    <w:rsid w:val="1005F56F"/>
    <w:rsid w:val="1059DE9E"/>
    <w:rsid w:val="1096EE4D"/>
    <w:rsid w:val="10A3F313"/>
    <w:rsid w:val="11C0B189"/>
    <w:rsid w:val="1229E834"/>
    <w:rsid w:val="129C0BD7"/>
    <w:rsid w:val="1415E8A3"/>
    <w:rsid w:val="14850EE7"/>
    <w:rsid w:val="14F9C59C"/>
    <w:rsid w:val="15890F98"/>
    <w:rsid w:val="1603BAE9"/>
    <w:rsid w:val="16077CF1"/>
    <w:rsid w:val="1619CDDE"/>
    <w:rsid w:val="1627E5D2"/>
    <w:rsid w:val="1836339B"/>
    <w:rsid w:val="187F013D"/>
    <w:rsid w:val="18DD6FB0"/>
    <w:rsid w:val="18ED411F"/>
    <w:rsid w:val="1A472F6C"/>
    <w:rsid w:val="1ABEC23D"/>
    <w:rsid w:val="1AF2A91E"/>
    <w:rsid w:val="1B237CB2"/>
    <w:rsid w:val="1B82CB65"/>
    <w:rsid w:val="1CFC3AAC"/>
    <w:rsid w:val="1D17EEE6"/>
    <w:rsid w:val="1F18CBAF"/>
    <w:rsid w:val="20F0F42C"/>
    <w:rsid w:val="21D05536"/>
    <w:rsid w:val="2213EF70"/>
    <w:rsid w:val="221A0205"/>
    <w:rsid w:val="229FD541"/>
    <w:rsid w:val="2309B893"/>
    <w:rsid w:val="232EBEA5"/>
    <w:rsid w:val="23545780"/>
    <w:rsid w:val="23B2D1CE"/>
    <w:rsid w:val="267639D3"/>
    <w:rsid w:val="2699F4CF"/>
    <w:rsid w:val="26D70866"/>
    <w:rsid w:val="26E30C2D"/>
    <w:rsid w:val="26E73456"/>
    <w:rsid w:val="26FDB672"/>
    <w:rsid w:val="27424E09"/>
    <w:rsid w:val="27684719"/>
    <w:rsid w:val="2828E750"/>
    <w:rsid w:val="28734E05"/>
    <w:rsid w:val="288332AF"/>
    <w:rsid w:val="28BDE34B"/>
    <w:rsid w:val="2AD8DD7B"/>
    <w:rsid w:val="2B6E1F34"/>
    <w:rsid w:val="2D3CD6A4"/>
    <w:rsid w:val="2E5627CD"/>
    <w:rsid w:val="2E781D42"/>
    <w:rsid w:val="2EA0E21B"/>
    <w:rsid w:val="2EE52EF7"/>
    <w:rsid w:val="2F505A81"/>
    <w:rsid w:val="2F8598D2"/>
    <w:rsid w:val="2FAB8232"/>
    <w:rsid w:val="307A71D8"/>
    <w:rsid w:val="30BE8583"/>
    <w:rsid w:val="30E6F8C5"/>
    <w:rsid w:val="30E912F0"/>
    <w:rsid w:val="3267E306"/>
    <w:rsid w:val="32A28200"/>
    <w:rsid w:val="32D6544C"/>
    <w:rsid w:val="333C00F7"/>
    <w:rsid w:val="33D6BC92"/>
    <w:rsid w:val="34D6791F"/>
    <w:rsid w:val="36CA659B"/>
    <w:rsid w:val="37A56D7B"/>
    <w:rsid w:val="37E651C6"/>
    <w:rsid w:val="381B7DB4"/>
    <w:rsid w:val="38AAADA2"/>
    <w:rsid w:val="38C7CCC4"/>
    <w:rsid w:val="38D35759"/>
    <w:rsid w:val="38D7DFF3"/>
    <w:rsid w:val="3929F31C"/>
    <w:rsid w:val="396694CA"/>
    <w:rsid w:val="3A4B5FDF"/>
    <w:rsid w:val="3AD576A1"/>
    <w:rsid w:val="3B0895AA"/>
    <w:rsid w:val="3B5DBF80"/>
    <w:rsid w:val="3B72A9B9"/>
    <w:rsid w:val="3B74EE87"/>
    <w:rsid w:val="3BCC21EE"/>
    <w:rsid w:val="3DB2C85C"/>
    <w:rsid w:val="3E864CB0"/>
    <w:rsid w:val="3FF60214"/>
    <w:rsid w:val="41516A5E"/>
    <w:rsid w:val="422D69D8"/>
    <w:rsid w:val="429650B4"/>
    <w:rsid w:val="42F30C1D"/>
    <w:rsid w:val="43359659"/>
    <w:rsid w:val="435CF917"/>
    <w:rsid w:val="436626E5"/>
    <w:rsid w:val="43ADF933"/>
    <w:rsid w:val="4427A874"/>
    <w:rsid w:val="45730661"/>
    <w:rsid w:val="45FE9699"/>
    <w:rsid w:val="4674D223"/>
    <w:rsid w:val="468862E3"/>
    <w:rsid w:val="47503D7D"/>
    <w:rsid w:val="47FDDBE3"/>
    <w:rsid w:val="48519CB5"/>
    <w:rsid w:val="49337286"/>
    <w:rsid w:val="4995438D"/>
    <w:rsid w:val="4ADC3131"/>
    <w:rsid w:val="4AEEEDDC"/>
    <w:rsid w:val="4CA4EF59"/>
    <w:rsid w:val="4D5CEA23"/>
    <w:rsid w:val="4DD8CC21"/>
    <w:rsid w:val="4E1B2C77"/>
    <w:rsid w:val="4E1C2CC8"/>
    <w:rsid w:val="4EDD622E"/>
    <w:rsid w:val="4EDDF48A"/>
    <w:rsid w:val="4F49FC6F"/>
    <w:rsid w:val="4F572808"/>
    <w:rsid w:val="4F85E2EB"/>
    <w:rsid w:val="502C028E"/>
    <w:rsid w:val="5056E142"/>
    <w:rsid w:val="506CFFC5"/>
    <w:rsid w:val="50E6C718"/>
    <w:rsid w:val="5161FB1F"/>
    <w:rsid w:val="5193366A"/>
    <w:rsid w:val="522871ED"/>
    <w:rsid w:val="52B9ABCD"/>
    <w:rsid w:val="5339E1B0"/>
    <w:rsid w:val="53CE4D74"/>
    <w:rsid w:val="54D47ECF"/>
    <w:rsid w:val="550DB45C"/>
    <w:rsid w:val="55633348"/>
    <w:rsid w:val="55943309"/>
    <w:rsid w:val="56A7E2D8"/>
    <w:rsid w:val="56C512E7"/>
    <w:rsid w:val="573A3847"/>
    <w:rsid w:val="5766DEEB"/>
    <w:rsid w:val="5834C4A7"/>
    <w:rsid w:val="58592551"/>
    <w:rsid w:val="58E2EF13"/>
    <w:rsid w:val="58FB4777"/>
    <w:rsid w:val="5927C178"/>
    <w:rsid w:val="59B40811"/>
    <w:rsid w:val="59C9A337"/>
    <w:rsid w:val="5A2D268A"/>
    <w:rsid w:val="5A6AB3B1"/>
    <w:rsid w:val="5B5FDDF0"/>
    <w:rsid w:val="5C3FF172"/>
    <w:rsid w:val="5C4EE23A"/>
    <w:rsid w:val="5C68E5CF"/>
    <w:rsid w:val="5CC58E25"/>
    <w:rsid w:val="5D4C2869"/>
    <w:rsid w:val="5DB3C537"/>
    <w:rsid w:val="5DC5FAF9"/>
    <w:rsid w:val="5DE57059"/>
    <w:rsid w:val="5E2B83B3"/>
    <w:rsid w:val="5EC301C8"/>
    <w:rsid w:val="5F1DBF06"/>
    <w:rsid w:val="5FBB3C3E"/>
    <w:rsid w:val="605274EA"/>
    <w:rsid w:val="60B95266"/>
    <w:rsid w:val="61593589"/>
    <w:rsid w:val="61C452AA"/>
    <w:rsid w:val="62699BC0"/>
    <w:rsid w:val="62908B17"/>
    <w:rsid w:val="6328C38B"/>
    <w:rsid w:val="64031D78"/>
    <w:rsid w:val="643018E7"/>
    <w:rsid w:val="64567474"/>
    <w:rsid w:val="646BDCB8"/>
    <w:rsid w:val="64CA1AF3"/>
    <w:rsid w:val="6545DD06"/>
    <w:rsid w:val="654B55E7"/>
    <w:rsid w:val="658CA90D"/>
    <w:rsid w:val="66A537F1"/>
    <w:rsid w:val="6701F717"/>
    <w:rsid w:val="67060C24"/>
    <w:rsid w:val="67568B98"/>
    <w:rsid w:val="67DBDA2E"/>
    <w:rsid w:val="67F7557F"/>
    <w:rsid w:val="68B5FE33"/>
    <w:rsid w:val="690449EB"/>
    <w:rsid w:val="6945F01B"/>
    <w:rsid w:val="696E4ED3"/>
    <w:rsid w:val="699193FC"/>
    <w:rsid w:val="69DC125C"/>
    <w:rsid w:val="6A819E79"/>
    <w:rsid w:val="6AB8760B"/>
    <w:rsid w:val="6B3ECB67"/>
    <w:rsid w:val="6B8D53B2"/>
    <w:rsid w:val="6BD75780"/>
    <w:rsid w:val="6BED01F2"/>
    <w:rsid w:val="6CAF5596"/>
    <w:rsid w:val="6D04DE98"/>
    <w:rsid w:val="6D757C0C"/>
    <w:rsid w:val="6DCDB7F3"/>
    <w:rsid w:val="6E63EC7B"/>
    <w:rsid w:val="6EEDE408"/>
    <w:rsid w:val="6F227A4F"/>
    <w:rsid w:val="7013DD13"/>
    <w:rsid w:val="706C44B4"/>
    <w:rsid w:val="7072B358"/>
    <w:rsid w:val="7096311C"/>
    <w:rsid w:val="70C42FD8"/>
    <w:rsid w:val="718916E8"/>
    <w:rsid w:val="718C1EA5"/>
    <w:rsid w:val="72BC1F8E"/>
    <w:rsid w:val="7305B541"/>
    <w:rsid w:val="73C0C24A"/>
    <w:rsid w:val="74A6CD85"/>
    <w:rsid w:val="75C774A7"/>
    <w:rsid w:val="780C4CC6"/>
    <w:rsid w:val="78B34E3B"/>
    <w:rsid w:val="790D1206"/>
    <w:rsid w:val="79121106"/>
    <w:rsid w:val="79DC01C0"/>
    <w:rsid w:val="79DEC233"/>
    <w:rsid w:val="79E01938"/>
    <w:rsid w:val="7A33CA4A"/>
    <w:rsid w:val="7A713958"/>
    <w:rsid w:val="7B5E7D86"/>
    <w:rsid w:val="7C03419F"/>
    <w:rsid w:val="7DB82A99"/>
    <w:rsid w:val="7E0225EA"/>
    <w:rsid w:val="7E0C93E0"/>
    <w:rsid w:val="7E90CA9E"/>
    <w:rsid w:val="7EDAFCD0"/>
    <w:rsid w:val="7F10157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C4B385B"/>
  <w15:chartTrackingRefBased/>
  <w15:docId w15:val="{E53AAE41-27FF-4595-9101-3FD70301B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line number"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06CE"/>
    <w:rPr>
      <w:rFonts w:ascii="Verdana" w:hAnsi="Verdana"/>
      <w:sz w:val="22"/>
      <w:szCs w:val="24"/>
      <w:lang w:val="fr-BE" w:eastAsia="en-GB"/>
    </w:rPr>
  </w:style>
  <w:style w:type="paragraph" w:styleId="Titre1">
    <w:name w:val="heading 1"/>
    <w:basedOn w:val="Normal"/>
    <w:next w:val="Normal"/>
    <w:link w:val="Titre1Car"/>
    <w:uiPriority w:val="9"/>
    <w:qFormat/>
    <w:rsid w:val="00533D04"/>
    <w:pPr>
      <w:numPr>
        <w:numId w:val="17"/>
      </w:numPr>
      <w:spacing w:before="360" w:after="120"/>
      <w:jc w:val="both"/>
      <w:outlineLvl w:val="0"/>
    </w:pPr>
    <w:rPr>
      <w:rFonts w:ascii="Calibri" w:eastAsia="Calibri" w:hAnsi="Calibri"/>
      <w:b/>
      <w:bCs/>
      <w:sz w:val="36"/>
      <w:szCs w:val="36"/>
      <w:lang w:eastAsia="en-US"/>
    </w:rPr>
  </w:style>
  <w:style w:type="paragraph" w:styleId="Titre2">
    <w:name w:val="heading 2"/>
    <w:basedOn w:val="Paragraphedeliste"/>
    <w:next w:val="Normal"/>
    <w:link w:val="Titre2Car"/>
    <w:uiPriority w:val="9"/>
    <w:unhideWhenUsed/>
    <w:qFormat/>
    <w:rsid w:val="001F0237"/>
    <w:pPr>
      <w:spacing w:before="240" w:after="120"/>
      <w:ind w:hanging="360"/>
      <w:jc w:val="both"/>
      <w:outlineLvl w:val="1"/>
    </w:pPr>
    <w:rPr>
      <w:rFonts w:ascii="Calibri" w:eastAsia="Calibri" w:hAnsi="Calibri"/>
      <w:b/>
      <w:bCs/>
      <w:sz w:val="32"/>
      <w:szCs w:val="32"/>
      <w:lang w:eastAsia="en-US"/>
    </w:rPr>
  </w:style>
  <w:style w:type="paragraph" w:styleId="Titre3">
    <w:name w:val="heading 3"/>
    <w:basedOn w:val="Paragraphedeliste"/>
    <w:next w:val="Normal"/>
    <w:link w:val="Titre3Car"/>
    <w:uiPriority w:val="9"/>
    <w:unhideWhenUsed/>
    <w:qFormat/>
    <w:rsid w:val="000706CE"/>
    <w:pPr>
      <w:numPr>
        <w:ilvl w:val="1"/>
        <w:numId w:val="7"/>
      </w:numPr>
      <w:spacing w:before="240" w:after="120" w:line="276" w:lineRule="auto"/>
      <w:contextualSpacing w:val="0"/>
      <w:jc w:val="both"/>
      <w:outlineLvl w:val="2"/>
    </w:pPr>
    <w:rPr>
      <w:rFonts w:ascii="Calibri" w:eastAsia="Calibri" w:hAnsi="Calibri"/>
      <w:b/>
      <w:sz w:val="24"/>
      <w:lang w:eastAsia="en-US"/>
    </w:rPr>
  </w:style>
  <w:style w:type="paragraph" w:styleId="Titre4">
    <w:name w:val="heading 4"/>
    <w:basedOn w:val="Normal"/>
    <w:next w:val="Normal"/>
    <w:link w:val="Titre4Car"/>
    <w:uiPriority w:val="9"/>
    <w:unhideWhenUsed/>
    <w:qFormat/>
    <w:rsid w:val="000706CE"/>
    <w:pPr>
      <w:keepNext/>
      <w:keepLines/>
      <w:spacing w:before="40"/>
      <w:jc w:val="both"/>
      <w:outlineLvl w:val="3"/>
    </w:pPr>
    <w:rPr>
      <w:rFonts w:asciiTheme="majorHAnsi" w:eastAsiaTheme="majorEastAsia" w:hAnsiTheme="majorHAnsi" w:cstheme="majorBidi"/>
      <w:b/>
      <w:i/>
      <w:iCs/>
      <w:color w:val="949499"/>
      <w:szCs w:val="22"/>
      <w:lang w:eastAsia="en-US"/>
    </w:rPr>
  </w:style>
  <w:style w:type="paragraph" w:styleId="Titre5">
    <w:name w:val="heading 5"/>
    <w:basedOn w:val="Normal"/>
    <w:next w:val="Normal"/>
    <w:link w:val="Titre5Car"/>
    <w:uiPriority w:val="9"/>
    <w:unhideWhenUsed/>
    <w:qFormat/>
    <w:rsid w:val="000706CE"/>
    <w:pPr>
      <w:keepNext/>
      <w:keepLines/>
      <w:spacing w:before="40"/>
      <w:jc w:val="both"/>
      <w:outlineLvl w:val="4"/>
    </w:pPr>
    <w:rPr>
      <w:rFonts w:asciiTheme="majorHAnsi" w:eastAsiaTheme="majorEastAsia" w:hAnsiTheme="majorHAnsi" w:cstheme="majorBidi"/>
      <w:color w:val="2F5496" w:themeColor="accent1" w:themeShade="BF"/>
      <w:szCs w:val="22"/>
      <w:lang w:eastAsia="en-US"/>
    </w:rPr>
  </w:style>
  <w:style w:type="paragraph" w:styleId="Titre6">
    <w:name w:val="heading 6"/>
    <w:basedOn w:val="Normal"/>
    <w:next w:val="Normal"/>
    <w:link w:val="Titre6Car"/>
    <w:uiPriority w:val="9"/>
    <w:unhideWhenUsed/>
    <w:qFormat/>
    <w:rsid w:val="000706CE"/>
    <w:pPr>
      <w:keepNext/>
      <w:keepLines/>
      <w:spacing w:before="40"/>
      <w:jc w:val="both"/>
      <w:outlineLvl w:val="5"/>
    </w:pPr>
    <w:rPr>
      <w:rFonts w:asciiTheme="majorHAnsi" w:eastAsiaTheme="majorEastAsia" w:hAnsiTheme="majorHAnsi" w:cstheme="majorBidi"/>
      <w:color w:val="1F3763" w:themeColor="accent1" w:themeShade="7F"/>
      <w:szCs w:val="22"/>
      <w:lang w:eastAsia="en-US"/>
    </w:rPr>
  </w:style>
  <w:style w:type="paragraph" w:styleId="Titre7">
    <w:name w:val="heading 7"/>
    <w:basedOn w:val="Normal"/>
    <w:next w:val="Normal"/>
    <w:link w:val="Titre7Car"/>
    <w:uiPriority w:val="9"/>
    <w:unhideWhenUsed/>
    <w:qFormat/>
    <w:rsid w:val="000706CE"/>
    <w:pPr>
      <w:keepNext/>
      <w:keepLines/>
      <w:spacing w:before="40"/>
      <w:jc w:val="both"/>
      <w:outlineLvl w:val="6"/>
    </w:pPr>
    <w:rPr>
      <w:rFonts w:asciiTheme="majorHAnsi" w:eastAsiaTheme="majorEastAsia" w:hAnsiTheme="majorHAnsi" w:cstheme="majorBidi"/>
      <w:b/>
      <w:bCs/>
      <w:i/>
      <w:iCs/>
      <w:sz w:val="24"/>
      <w:u w:val="single"/>
      <w:lang w:eastAsia="en-US"/>
    </w:rPr>
  </w:style>
  <w:style w:type="paragraph" w:styleId="Titre8">
    <w:name w:val="heading 8"/>
    <w:basedOn w:val="Normal"/>
    <w:next w:val="Normal"/>
    <w:link w:val="Titre8Car"/>
    <w:uiPriority w:val="9"/>
    <w:unhideWhenUsed/>
    <w:qFormat/>
    <w:rsid w:val="000706CE"/>
    <w:pPr>
      <w:keepNext/>
      <w:keepLines/>
      <w:spacing w:before="40"/>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rsid w:val="00672A63"/>
    <w:rPr>
      <w:rFonts w:ascii="Segoe UI" w:hAnsi="Segoe UI" w:cs="Segoe UI"/>
      <w:sz w:val="18"/>
      <w:szCs w:val="18"/>
    </w:rPr>
  </w:style>
  <w:style w:type="character" w:customStyle="1" w:styleId="TextedebullesCar">
    <w:name w:val="Texte de bulles Car"/>
    <w:link w:val="Textedebulles"/>
    <w:uiPriority w:val="99"/>
    <w:rsid w:val="00672A63"/>
    <w:rPr>
      <w:rFonts w:ascii="Segoe UI" w:hAnsi="Segoe UI" w:cs="Segoe UI"/>
      <w:sz w:val="18"/>
      <w:szCs w:val="18"/>
      <w:lang w:val="fr-BE" w:eastAsia="en-GB"/>
    </w:rPr>
  </w:style>
  <w:style w:type="paragraph" w:customStyle="1" w:styleId="Default">
    <w:name w:val="Default"/>
    <w:rsid w:val="00AB74EE"/>
    <w:pPr>
      <w:autoSpaceDE w:val="0"/>
      <w:autoSpaceDN w:val="0"/>
      <w:adjustRightInd w:val="0"/>
    </w:pPr>
    <w:rPr>
      <w:color w:val="000000"/>
      <w:sz w:val="24"/>
      <w:szCs w:val="24"/>
    </w:rPr>
  </w:style>
  <w:style w:type="character" w:styleId="Lienhypertexte">
    <w:name w:val="Hyperlink"/>
    <w:basedOn w:val="Policepardfaut"/>
    <w:uiPriority w:val="99"/>
    <w:rsid w:val="00AB74EE"/>
    <w:rPr>
      <w:color w:val="0563C1" w:themeColor="hyperlink"/>
      <w:u w:val="single"/>
    </w:rPr>
  </w:style>
  <w:style w:type="character" w:styleId="Mentionnonrsolue">
    <w:name w:val="Unresolved Mention"/>
    <w:basedOn w:val="Policepardfaut"/>
    <w:uiPriority w:val="99"/>
    <w:semiHidden/>
    <w:unhideWhenUsed/>
    <w:rsid w:val="00AB74EE"/>
    <w:rPr>
      <w:color w:val="605E5C"/>
      <w:shd w:val="clear" w:color="auto" w:fill="E1DFDD"/>
    </w:rPr>
  </w:style>
  <w:style w:type="paragraph" w:styleId="Paragraphedeliste">
    <w:name w:val="List Paragraph"/>
    <w:basedOn w:val="Normal"/>
    <w:uiPriority w:val="34"/>
    <w:qFormat/>
    <w:rsid w:val="004B41BF"/>
    <w:pPr>
      <w:ind w:left="720"/>
      <w:contextualSpacing/>
    </w:pPr>
  </w:style>
  <w:style w:type="paragraph" w:styleId="Commentaire">
    <w:name w:val="annotation text"/>
    <w:basedOn w:val="Normal"/>
    <w:link w:val="CommentaireCar"/>
    <w:uiPriority w:val="99"/>
    <w:rPr>
      <w:sz w:val="20"/>
      <w:szCs w:val="20"/>
    </w:rPr>
  </w:style>
  <w:style w:type="character" w:customStyle="1" w:styleId="CommentaireCar">
    <w:name w:val="Commentaire Car"/>
    <w:basedOn w:val="Policepardfaut"/>
    <w:link w:val="Commentaire"/>
    <w:uiPriority w:val="99"/>
    <w:rPr>
      <w:rFonts w:ascii="Verdana" w:hAnsi="Verdana"/>
      <w:lang w:val="fr-BE" w:eastAsia="en-GB"/>
    </w:rPr>
  </w:style>
  <w:style w:type="character" w:styleId="Marquedecommentaire">
    <w:name w:val="annotation reference"/>
    <w:basedOn w:val="Policepardfaut"/>
    <w:uiPriority w:val="99"/>
    <w:rPr>
      <w:sz w:val="16"/>
      <w:szCs w:val="16"/>
    </w:rPr>
  </w:style>
  <w:style w:type="paragraph" w:styleId="Objetducommentaire">
    <w:name w:val="annotation subject"/>
    <w:basedOn w:val="Commentaire"/>
    <w:next w:val="Commentaire"/>
    <w:link w:val="ObjetducommentaireCar"/>
    <w:uiPriority w:val="99"/>
    <w:rsid w:val="00030488"/>
    <w:rPr>
      <w:b/>
      <w:bCs/>
    </w:rPr>
  </w:style>
  <w:style w:type="character" w:customStyle="1" w:styleId="ObjetducommentaireCar">
    <w:name w:val="Objet du commentaire Car"/>
    <w:basedOn w:val="CommentaireCar"/>
    <w:link w:val="Objetducommentaire"/>
    <w:uiPriority w:val="99"/>
    <w:rsid w:val="00030488"/>
    <w:rPr>
      <w:rFonts w:ascii="Verdana" w:hAnsi="Verdana"/>
      <w:b/>
      <w:bCs/>
      <w:lang w:val="fr-BE" w:eastAsia="en-GB"/>
    </w:rPr>
  </w:style>
  <w:style w:type="paragraph" w:styleId="Rvision">
    <w:name w:val="Revision"/>
    <w:hidden/>
    <w:uiPriority w:val="99"/>
    <w:semiHidden/>
    <w:rsid w:val="00F93B0D"/>
    <w:rPr>
      <w:rFonts w:ascii="Verdana" w:hAnsi="Verdana"/>
      <w:sz w:val="22"/>
      <w:szCs w:val="24"/>
      <w:lang w:val="fr-BE" w:eastAsia="en-GB"/>
    </w:rPr>
  </w:style>
  <w:style w:type="paragraph" w:styleId="En-tte">
    <w:name w:val="header"/>
    <w:basedOn w:val="Normal"/>
    <w:link w:val="En-tteCar"/>
    <w:uiPriority w:val="99"/>
    <w:rsid w:val="00DA691C"/>
    <w:pPr>
      <w:tabs>
        <w:tab w:val="center" w:pos="4513"/>
        <w:tab w:val="right" w:pos="9026"/>
      </w:tabs>
    </w:pPr>
  </w:style>
  <w:style w:type="character" w:customStyle="1" w:styleId="En-tteCar">
    <w:name w:val="En-tête Car"/>
    <w:basedOn w:val="Policepardfaut"/>
    <w:link w:val="En-tte"/>
    <w:uiPriority w:val="99"/>
    <w:rsid w:val="00DA691C"/>
    <w:rPr>
      <w:rFonts w:ascii="Verdana" w:hAnsi="Verdana"/>
      <w:sz w:val="22"/>
      <w:szCs w:val="24"/>
      <w:lang w:val="fr-BE" w:eastAsia="en-GB"/>
    </w:rPr>
  </w:style>
  <w:style w:type="paragraph" w:styleId="Pieddepage">
    <w:name w:val="footer"/>
    <w:basedOn w:val="Normal"/>
    <w:link w:val="PieddepageCar"/>
    <w:uiPriority w:val="99"/>
    <w:rsid w:val="00DA691C"/>
    <w:pPr>
      <w:tabs>
        <w:tab w:val="center" w:pos="4513"/>
        <w:tab w:val="right" w:pos="9026"/>
      </w:tabs>
    </w:pPr>
  </w:style>
  <w:style w:type="character" w:customStyle="1" w:styleId="PieddepageCar">
    <w:name w:val="Pied de page Car"/>
    <w:basedOn w:val="Policepardfaut"/>
    <w:link w:val="Pieddepage"/>
    <w:uiPriority w:val="99"/>
    <w:rsid w:val="00DA691C"/>
    <w:rPr>
      <w:rFonts w:ascii="Verdana" w:hAnsi="Verdana"/>
      <w:sz w:val="22"/>
      <w:szCs w:val="24"/>
      <w:lang w:val="fr-BE" w:eastAsia="en-GB"/>
    </w:rPr>
  </w:style>
  <w:style w:type="character" w:styleId="Lienhypertextesuivivisit">
    <w:name w:val="FollowedHyperlink"/>
    <w:basedOn w:val="Policepardfaut"/>
    <w:uiPriority w:val="99"/>
    <w:rsid w:val="00612840"/>
    <w:rPr>
      <w:color w:val="954F72" w:themeColor="followedHyperlink"/>
      <w:u w:val="single"/>
    </w:rPr>
  </w:style>
  <w:style w:type="paragraph" w:customStyle="1" w:styleId="pf0">
    <w:name w:val="pf0"/>
    <w:basedOn w:val="Normal"/>
    <w:rsid w:val="00E84A69"/>
    <w:pPr>
      <w:spacing w:before="100" w:beforeAutospacing="1" w:after="100" w:afterAutospacing="1"/>
    </w:pPr>
    <w:rPr>
      <w:rFonts w:ascii="Times New Roman" w:hAnsi="Times New Roman"/>
      <w:sz w:val="24"/>
      <w:lang w:val="en-US" w:eastAsia="en-US"/>
    </w:rPr>
  </w:style>
  <w:style w:type="character" w:customStyle="1" w:styleId="cf01">
    <w:name w:val="cf01"/>
    <w:basedOn w:val="Policepardfaut"/>
    <w:rsid w:val="00E84A69"/>
    <w:rPr>
      <w:rFonts w:ascii="Segoe UI" w:hAnsi="Segoe UI" w:cs="Segoe UI" w:hint="default"/>
      <w:sz w:val="18"/>
      <w:szCs w:val="18"/>
    </w:rPr>
  </w:style>
  <w:style w:type="paragraph" w:styleId="NormalWeb">
    <w:name w:val="Normal (Web)"/>
    <w:basedOn w:val="Normal"/>
    <w:uiPriority w:val="99"/>
    <w:unhideWhenUsed/>
    <w:rsid w:val="000909A1"/>
    <w:pPr>
      <w:spacing w:before="100" w:beforeAutospacing="1" w:after="100" w:afterAutospacing="1"/>
    </w:pPr>
    <w:rPr>
      <w:rFonts w:ascii="Times New Roman" w:hAnsi="Times New Roman"/>
      <w:sz w:val="24"/>
      <w:lang w:val="en-US" w:eastAsia="en-US"/>
    </w:rPr>
  </w:style>
  <w:style w:type="table" w:styleId="Grilledutableau">
    <w:name w:val="Table Grid"/>
    <w:basedOn w:val="TableauNormal"/>
    <w:rsid w:val="00F55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533D04"/>
    <w:rPr>
      <w:rFonts w:ascii="Calibri" w:eastAsia="Calibri" w:hAnsi="Calibri"/>
      <w:b/>
      <w:bCs/>
      <w:sz w:val="36"/>
      <w:szCs w:val="36"/>
      <w:lang w:val="fr-BE"/>
    </w:rPr>
  </w:style>
  <w:style w:type="character" w:customStyle="1" w:styleId="Titre2Car">
    <w:name w:val="Titre 2 Car"/>
    <w:basedOn w:val="Policepardfaut"/>
    <w:link w:val="Titre2"/>
    <w:uiPriority w:val="9"/>
    <w:rsid w:val="001F0237"/>
    <w:rPr>
      <w:rFonts w:ascii="Calibri" w:eastAsia="Calibri" w:hAnsi="Calibri"/>
      <w:b/>
      <w:bCs/>
      <w:sz w:val="32"/>
      <w:szCs w:val="32"/>
      <w:lang w:val="fr-BE"/>
    </w:rPr>
  </w:style>
  <w:style w:type="character" w:customStyle="1" w:styleId="Titre3Car">
    <w:name w:val="Titre 3 Car"/>
    <w:basedOn w:val="Policepardfaut"/>
    <w:link w:val="Titre3"/>
    <w:uiPriority w:val="9"/>
    <w:rsid w:val="000706CE"/>
    <w:rPr>
      <w:rFonts w:ascii="Calibri" w:eastAsia="Calibri" w:hAnsi="Calibri"/>
      <w:b/>
      <w:sz w:val="24"/>
      <w:szCs w:val="24"/>
      <w:lang w:val="fr-BE"/>
    </w:rPr>
  </w:style>
  <w:style w:type="character" w:customStyle="1" w:styleId="Titre4Car">
    <w:name w:val="Titre 4 Car"/>
    <w:basedOn w:val="Policepardfaut"/>
    <w:link w:val="Titre4"/>
    <w:uiPriority w:val="9"/>
    <w:rsid w:val="000706CE"/>
    <w:rPr>
      <w:rFonts w:asciiTheme="majorHAnsi" w:eastAsiaTheme="majorEastAsia" w:hAnsiTheme="majorHAnsi" w:cstheme="majorBidi"/>
      <w:b/>
      <w:i/>
      <w:iCs/>
      <w:color w:val="949499"/>
      <w:sz w:val="22"/>
      <w:szCs w:val="22"/>
      <w:lang w:val="fr-BE"/>
    </w:rPr>
  </w:style>
  <w:style w:type="character" w:customStyle="1" w:styleId="Titre5Car">
    <w:name w:val="Titre 5 Car"/>
    <w:basedOn w:val="Policepardfaut"/>
    <w:link w:val="Titre5"/>
    <w:uiPriority w:val="9"/>
    <w:rsid w:val="000706CE"/>
    <w:rPr>
      <w:rFonts w:asciiTheme="majorHAnsi" w:eastAsiaTheme="majorEastAsia" w:hAnsiTheme="majorHAnsi" w:cstheme="majorBidi"/>
      <w:color w:val="2F5496" w:themeColor="accent1" w:themeShade="BF"/>
      <w:sz w:val="22"/>
      <w:szCs w:val="22"/>
      <w:lang w:val="fr-BE"/>
    </w:rPr>
  </w:style>
  <w:style w:type="character" w:customStyle="1" w:styleId="Titre6Car">
    <w:name w:val="Titre 6 Car"/>
    <w:basedOn w:val="Policepardfaut"/>
    <w:link w:val="Titre6"/>
    <w:uiPriority w:val="9"/>
    <w:rsid w:val="000706CE"/>
    <w:rPr>
      <w:rFonts w:asciiTheme="majorHAnsi" w:eastAsiaTheme="majorEastAsia" w:hAnsiTheme="majorHAnsi" w:cstheme="majorBidi"/>
      <w:color w:val="1F3763" w:themeColor="accent1" w:themeShade="7F"/>
      <w:sz w:val="22"/>
      <w:szCs w:val="22"/>
      <w:lang w:val="fr-BE"/>
    </w:rPr>
  </w:style>
  <w:style w:type="character" w:customStyle="1" w:styleId="Titre7Car">
    <w:name w:val="Titre 7 Car"/>
    <w:basedOn w:val="Policepardfaut"/>
    <w:link w:val="Titre7"/>
    <w:uiPriority w:val="9"/>
    <w:rsid w:val="000706CE"/>
    <w:rPr>
      <w:rFonts w:asciiTheme="majorHAnsi" w:eastAsiaTheme="majorEastAsia" w:hAnsiTheme="majorHAnsi" w:cstheme="majorBidi"/>
      <w:b/>
      <w:bCs/>
      <w:i/>
      <w:iCs/>
      <w:sz w:val="24"/>
      <w:szCs w:val="24"/>
      <w:u w:val="single"/>
      <w:lang w:val="fr-BE"/>
    </w:rPr>
  </w:style>
  <w:style w:type="character" w:customStyle="1" w:styleId="Titre8Car">
    <w:name w:val="Titre 8 Car"/>
    <w:basedOn w:val="Policepardfaut"/>
    <w:link w:val="Titre8"/>
    <w:uiPriority w:val="9"/>
    <w:rsid w:val="000706CE"/>
    <w:rPr>
      <w:rFonts w:asciiTheme="majorHAnsi" w:eastAsiaTheme="majorEastAsia" w:hAnsiTheme="majorHAnsi" w:cstheme="majorBidi"/>
      <w:color w:val="272727" w:themeColor="text1" w:themeTint="D8"/>
      <w:sz w:val="21"/>
      <w:szCs w:val="21"/>
      <w:lang w:val="fr-BE"/>
    </w:rPr>
  </w:style>
  <w:style w:type="character" w:styleId="Textedelespacerserv">
    <w:name w:val="Placeholder Text"/>
    <w:basedOn w:val="Policepardfaut"/>
    <w:uiPriority w:val="99"/>
    <w:semiHidden/>
    <w:rsid w:val="000706CE"/>
    <w:rPr>
      <w:color w:val="808080"/>
    </w:rPr>
  </w:style>
  <w:style w:type="paragraph" w:styleId="Titre">
    <w:name w:val="Title"/>
    <w:aliases w:val="page de garde - projet d'avis"/>
    <w:basedOn w:val="Normal"/>
    <w:next w:val="Normal"/>
    <w:link w:val="TitreCar"/>
    <w:uiPriority w:val="10"/>
    <w:qFormat/>
    <w:rsid w:val="000706CE"/>
    <w:pPr>
      <w:tabs>
        <w:tab w:val="left" w:pos="2655"/>
      </w:tabs>
      <w:spacing w:before="3000"/>
      <w:jc w:val="center"/>
    </w:pPr>
    <w:rPr>
      <w:rFonts w:ascii="Calibri" w:hAnsi="Calibri"/>
      <w:b/>
      <w:color w:val="323E4F" w:themeColor="text2" w:themeShade="BF"/>
      <w:sz w:val="96"/>
      <w:szCs w:val="96"/>
      <w:lang w:eastAsia="nl-NL"/>
    </w:rPr>
  </w:style>
  <w:style w:type="character" w:customStyle="1" w:styleId="TitreCar">
    <w:name w:val="Titre Car"/>
    <w:aliases w:val="page de garde - projet d'avis Car"/>
    <w:basedOn w:val="Policepardfaut"/>
    <w:link w:val="Titre"/>
    <w:uiPriority w:val="10"/>
    <w:rsid w:val="000706CE"/>
    <w:rPr>
      <w:rFonts w:ascii="Calibri" w:hAnsi="Calibri"/>
      <w:b/>
      <w:color w:val="323E4F" w:themeColor="text2" w:themeShade="BF"/>
      <w:sz w:val="96"/>
      <w:szCs w:val="96"/>
      <w:lang w:val="fr-BE" w:eastAsia="nl-NL"/>
    </w:rPr>
  </w:style>
  <w:style w:type="paragraph" w:styleId="Sous-titre">
    <w:name w:val="Subtitle"/>
    <w:aliases w:val="page de garde - titre avant-projet"/>
    <w:basedOn w:val="Normal"/>
    <w:next w:val="Normal"/>
    <w:link w:val="Sous-titreCar"/>
    <w:uiPriority w:val="11"/>
    <w:qFormat/>
    <w:rsid w:val="000706CE"/>
    <w:pPr>
      <w:spacing w:before="480"/>
      <w:jc w:val="center"/>
      <w:outlineLvl w:val="0"/>
    </w:pPr>
    <w:rPr>
      <w:rFonts w:ascii="Calibri" w:eastAsia="Calibri" w:hAnsi="Calibri"/>
      <w:b/>
      <w:color w:val="323E4F" w:themeColor="text2" w:themeShade="BF"/>
      <w:sz w:val="56"/>
      <w:szCs w:val="56"/>
      <w:lang w:eastAsia="en-US"/>
    </w:rPr>
  </w:style>
  <w:style w:type="character" w:customStyle="1" w:styleId="Sous-titreCar">
    <w:name w:val="Sous-titre Car"/>
    <w:aliases w:val="page de garde - titre avant-projet Car"/>
    <w:basedOn w:val="Policepardfaut"/>
    <w:link w:val="Sous-titre"/>
    <w:uiPriority w:val="11"/>
    <w:rsid w:val="000706CE"/>
    <w:rPr>
      <w:rFonts w:ascii="Calibri" w:eastAsia="Calibri" w:hAnsi="Calibri"/>
      <w:b/>
      <w:color w:val="323E4F" w:themeColor="text2" w:themeShade="BF"/>
      <w:sz w:val="56"/>
      <w:szCs w:val="56"/>
      <w:lang w:val="fr-BE"/>
    </w:rPr>
  </w:style>
  <w:style w:type="paragraph" w:styleId="Sansinterligne">
    <w:name w:val="No Spacing"/>
    <w:aliases w:val="titre tableau saisine"/>
    <w:basedOn w:val="Normal"/>
    <w:uiPriority w:val="1"/>
    <w:qFormat/>
    <w:rsid w:val="000706CE"/>
    <w:pPr>
      <w:spacing w:line="360" w:lineRule="auto"/>
      <w:jc w:val="both"/>
      <w:outlineLvl w:val="0"/>
    </w:pPr>
    <w:rPr>
      <w:rFonts w:ascii="Calibri" w:eastAsia="Calibri" w:hAnsi="Calibri"/>
      <w:b/>
      <w:lang w:eastAsia="en-US"/>
    </w:rPr>
  </w:style>
  <w:style w:type="character" w:styleId="Numrodeligne">
    <w:name w:val="line number"/>
    <w:basedOn w:val="Policepardfaut"/>
    <w:uiPriority w:val="99"/>
    <w:unhideWhenUsed/>
    <w:rsid w:val="000706CE"/>
  </w:style>
  <w:style w:type="character" w:customStyle="1" w:styleId="Style3">
    <w:name w:val="Style3"/>
    <w:basedOn w:val="Policepardfaut"/>
    <w:uiPriority w:val="1"/>
    <w:rsid w:val="000706CE"/>
    <w:rPr>
      <w:rFonts w:asciiTheme="minorHAnsi" w:hAnsiTheme="minorHAnsi"/>
      <w:sz w:val="22"/>
    </w:rPr>
  </w:style>
  <w:style w:type="paragraph" w:styleId="Notedebasdepage">
    <w:name w:val="footnote text"/>
    <w:basedOn w:val="Normal"/>
    <w:link w:val="NotedebasdepageCar"/>
    <w:uiPriority w:val="99"/>
    <w:unhideWhenUsed/>
    <w:rsid w:val="000706CE"/>
    <w:pPr>
      <w:jc w:val="both"/>
    </w:pPr>
    <w:rPr>
      <w:rFonts w:ascii="Calibri" w:eastAsia="Calibri" w:hAnsi="Calibri"/>
      <w:sz w:val="20"/>
      <w:szCs w:val="20"/>
      <w:lang w:eastAsia="en-US"/>
    </w:rPr>
  </w:style>
  <w:style w:type="character" w:customStyle="1" w:styleId="NotedebasdepageCar">
    <w:name w:val="Note de bas de page Car"/>
    <w:basedOn w:val="Policepardfaut"/>
    <w:link w:val="Notedebasdepage"/>
    <w:uiPriority w:val="99"/>
    <w:rsid w:val="000706CE"/>
    <w:rPr>
      <w:rFonts w:ascii="Calibri" w:eastAsia="Calibri" w:hAnsi="Calibri"/>
      <w:lang w:val="fr-BE"/>
    </w:rPr>
  </w:style>
  <w:style w:type="character" w:styleId="Appelnotedebasdep">
    <w:name w:val="footnote reference"/>
    <w:basedOn w:val="Policepardfaut"/>
    <w:uiPriority w:val="99"/>
    <w:unhideWhenUsed/>
    <w:rsid w:val="000706CE"/>
    <w:rPr>
      <w:vertAlign w:val="superscript"/>
    </w:rPr>
  </w:style>
  <w:style w:type="character" w:styleId="lev">
    <w:name w:val="Strong"/>
    <w:basedOn w:val="Policepardfaut"/>
    <w:uiPriority w:val="22"/>
    <w:qFormat/>
    <w:rsid w:val="000706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15020">
      <w:bodyDiv w:val="1"/>
      <w:marLeft w:val="0"/>
      <w:marRight w:val="0"/>
      <w:marTop w:val="0"/>
      <w:marBottom w:val="0"/>
      <w:divBdr>
        <w:top w:val="none" w:sz="0" w:space="0" w:color="auto"/>
        <w:left w:val="none" w:sz="0" w:space="0" w:color="auto"/>
        <w:bottom w:val="none" w:sz="0" w:space="0" w:color="auto"/>
        <w:right w:val="none" w:sz="0" w:space="0" w:color="auto"/>
      </w:divBdr>
    </w:div>
    <w:div w:id="590046389">
      <w:bodyDiv w:val="1"/>
      <w:marLeft w:val="0"/>
      <w:marRight w:val="0"/>
      <w:marTop w:val="0"/>
      <w:marBottom w:val="0"/>
      <w:divBdr>
        <w:top w:val="none" w:sz="0" w:space="0" w:color="auto"/>
        <w:left w:val="none" w:sz="0" w:space="0" w:color="auto"/>
        <w:bottom w:val="none" w:sz="0" w:space="0" w:color="auto"/>
        <w:right w:val="none" w:sz="0" w:space="0" w:color="auto"/>
      </w:divBdr>
    </w:div>
    <w:div w:id="626009759">
      <w:bodyDiv w:val="1"/>
      <w:marLeft w:val="0"/>
      <w:marRight w:val="0"/>
      <w:marTop w:val="0"/>
      <w:marBottom w:val="0"/>
      <w:divBdr>
        <w:top w:val="none" w:sz="0" w:space="0" w:color="auto"/>
        <w:left w:val="none" w:sz="0" w:space="0" w:color="auto"/>
        <w:bottom w:val="none" w:sz="0" w:space="0" w:color="auto"/>
        <w:right w:val="none" w:sz="0" w:space="0" w:color="auto"/>
      </w:divBdr>
    </w:div>
    <w:div w:id="626787909">
      <w:bodyDiv w:val="1"/>
      <w:marLeft w:val="0"/>
      <w:marRight w:val="0"/>
      <w:marTop w:val="0"/>
      <w:marBottom w:val="0"/>
      <w:divBdr>
        <w:top w:val="none" w:sz="0" w:space="0" w:color="auto"/>
        <w:left w:val="none" w:sz="0" w:space="0" w:color="auto"/>
        <w:bottom w:val="none" w:sz="0" w:space="0" w:color="auto"/>
        <w:right w:val="none" w:sz="0" w:space="0" w:color="auto"/>
      </w:divBdr>
    </w:div>
    <w:div w:id="1355762059">
      <w:bodyDiv w:val="1"/>
      <w:marLeft w:val="0"/>
      <w:marRight w:val="0"/>
      <w:marTop w:val="0"/>
      <w:marBottom w:val="0"/>
      <w:divBdr>
        <w:top w:val="none" w:sz="0" w:space="0" w:color="auto"/>
        <w:left w:val="none" w:sz="0" w:space="0" w:color="auto"/>
        <w:bottom w:val="none" w:sz="0" w:space="0" w:color="auto"/>
        <w:right w:val="none" w:sz="0" w:space="0" w:color="auto"/>
      </w:divBdr>
    </w:div>
    <w:div w:id="1659504556">
      <w:bodyDiv w:val="1"/>
      <w:marLeft w:val="0"/>
      <w:marRight w:val="0"/>
      <w:marTop w:val="0"/>
      <w:marBottom w:val="0"/>
      <w:divBdr>
        <w:top w:val="none" w:sz="0" w:space="0" w:color="auto"/>
        <w:left w:val="none" w:sz="0" w:space="0" w:color="auto"/>
        <w:bottom w:val="none" w:sz="0" w:space="0" w:color="auto"/>
        <w:right w:val="none" w:sz="0" w:space="0" w:color="auto"/>
      </w:divBdr>
    </w:div>
    <w:div w:id="1669676239">
      <w:bodyDiv w:val="1"/>
      <w:marLeft w:val="0"/>
      <w:marRight w:val="0"/>
      <w:marTop w:val="0"/>
      <w:marBottom w:val="0"/>
      <w:divBdr>
        <w:top w:val="none" w:sz="0" w:space="0" w:color="auto"/>
        <w:left w:val="none" w:sz="0" w:space="0" w:color="auto"/>
        <w:bottom w:val="none" w:sz="0" w:space="0" w:color="auto"/>
        <w:right w:val="none" w:sz="0" w:space="0" w:color="auto"/>
      </w:divBdr>
    </w:div>
    <w:div w:id="1735884410">
      <w:bodyDiv w:val="1"/>
      <w:marLeft w:val="0"/>
      <w:marRight w:val="0"/>
      <w:marTop w:val="0"/>
      <w:marBottom w:val="0"/>
      <w:divBdr>
        <w:top w:val="none" w:sz="0" w:space="0" w:color="auto"/>
        <w:left w:val="none" w:sz="0" w:space="0" w:color="auto"/>
        <w:bottom w:val="none" w:sz="0" w:space="0" w:color="auto"/>
        <w:right w:val="none" w:sz="0" w:space="0" w:color="auto"/>
      </w:divBdr>
    </w:div>
    <w:div w:id="2039163876">
      <w:bodyDiv w:val="1"/>
      <w:marLeft w:val="0"/>
      <w:marRight w:val="0"/>
      <w:marTop w:val="0"/>
      <w:marBottom w:val="0"/>
      <w:divBdr>
        <w:top w:val="none" w:sz="0" w:space="0" w:color="auto"/>
        <w:left w:val="none" w:sz="0" w:space="0" w:color="auto"/>
        <w:bottom w:val="none" w:sz="0" w:space="0" w:color="auto"/>
        <w:right w:val="none" w:sz="0" w:space="0" w:color="auto"/>
      </w:divBdr>
    </w:div>
    <w:div w:id="2091656572">
      <w:bodyDiv w:val="1"/>
      <w:marLeft w:val="0"/>
      <w:marRight w:val="0"/>
      <w:marTop w:val="0"/>
      <w:marBottom w:val="0"/>
      <w:divBdr>
        <w:top w:val="none" w:sz="0" w:space="0" w:color="auto"/>
        <w:left w:val="none" w:sz="0" w:space="0" w:color="auto"/>
        <w:bottom w:val="none" w:sz="0" w:space="0" w:color="auto"/>
        <w:right w:val="none" w:sz="0" w:space="0" w:color="auto"/>
      </w:divBdr>
    </w:div>
    <w:div w:id="210430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handicap.belgium.be"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kbs-frb.be/nl/handicap-werkgevers-maken-nog-te-weinig-werk-van-inclusie" TargetMode="External"/><Relationship Id="rId2" Type="http://schemas.openxmlformats.org/officeDocument/2006/relationships/hyperlink" Target="https://www.unia.be/files/Recommandation-Unia-limitation-des-allocations-de-chomage-dans-le-temps-FR.pdf" TargetMode="External"/><Relationship Id="rId1" Type="http://schemas.openxmlformats.org/officeDocument/2006/relationships/hyperlink" Target="https://ec.europa.eu/eurostat/databrowser/view/hlth_dlm200/default/table?lang=en&amp;category=dsb.dsb_lab" TargetMode="External"/><Relationship Id="rId4" Type="http://schemas.openxmlformats.org/officeDocument/2006/relationships/hyperlink" Target="https://diversicom.be/etude-dimpact-10-ans-dinclusion-professionnelle-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C8874E3E951A0468711A2D362542C72" ma:contentTypeVersion="13" ma:contentTypeDescription="Crée un document." ma:contentTypeScope="" ma:versionID="c74f70276077a89a9b624db2677b6518">
  <xsd:schema xmlns:xsd="http://www.w3.org/2001/XMLSchema" xmlns:xs="http://www.w3.org/2001/XMLSchema" xmlns:p="http://schemas.microsoft.com/office/2006/metadata/properties" xmlns:ns2="e136bd33-9de6-474d-8cc2-8866bae40f6b" xmlns:ns3="3cdece0a-6a9d-460d-873a-e18281a89fc0" targetNamespace="http://schemas.microsoft.com/office/2006/metadata/properties" ma:root="true" ma:fieldsID="3f66581e854853567ca5b3f38a8cde36" ns2:_="" ns3:_="">
    <xsd:import namespace="e136bd33-9de6-474d-8cc2-8866bae40f6b"/>
    <xsd:import namespace="3cdece0a-6a9d-460d-873a-e18281a89fc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36bd33-9de6-474d-8cc2-8866bae40f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3287c0d-47a8-45cc-9737-f56b388507e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dece0a-6a9d-460d-873a-e18281a89fc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401e9e9-7f1b-462c-93b5-4caacb096818}" ma:internalName="TaxCatchAll" ma:showField="CatchAllData" ma:web="3cdece0a-6a9d-460d-873a-e18281a89f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136bd33-9de6-474d-8cc2-8866bae40f6b">
      <Terms xmlns="http://schemas.microsoft.com/office/infopath/2007/PartnerControls"/>
    </lcf76f155ced4ddcb4097134ff3c332f>
    <TaxCatchAll xmlns="3cdece0a-6a9d-460d-873a-e18281a89fc0" xsi:nil="true"/>
  </documentManagement>
</p:properties>
</file>

<file path=customXml/itemProps1.xml><?xml version="1.0" encoding="utf-8"?>
<ds:datastoreItem xmlns:ds="http://schemas.openxmlformats.org/officeDocument/2006/customXml" ds:itemID="{BAFF94FC-B0A0-4BC0-9C08-FF1843087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36bd33-9de6-474d-8cc2-8866bae40f6b"/>
    <ds:schemaRef ds:uri="3cdece0a-6a9d-460d-873a-e18281a89f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506978-C36C-4CA7-BDF5-6FF09E650FA7}">
  <ds:schemaRefs>
    <ds:schemaRef ds:uri="http://schemas.openxmlformats.org/officeDocument/2006/bibliography"/>
  </ds:schemaRefs>
</ds:datastoreItem>
</file>

<file path=customXml/itemProps3.xml><?xml version="1.0" encoding="utf-8"?>
<ds:datastoreItem xmlns:ds="http://schemas.openxmlformats.org/officeDocument/2006/customXml" ds:itemID="{BB5BA48D-9184-46B9-B59E-982412F6BA33}">
  <ds:schemaRefs>
    <ds:schemaRef ds:uri="http://schemas.microsoft.com/sharepoint/v3/contenttype/forms"/>
  </ds:schemaRefs>
</ds:datastoreItem>
</file>

<file path=customXml/itemProps4.xml><?xml version="1.0" encoding="utf-8"?>
<ds:datastoreItem xmlns:ds="http://schemas.openxmlformats.org/officeDocument/2006/customXml" ds:itemID="{1EA5BCB0-6C97-476B-B604-A522955ADB0E}">
  <ds:schemaRefs>
    <ds:schemaRef ds:uri="http://schemas.microsoft.com/office/2006/metadata/properties"/>
    <ds:schemaRef ds:uri="http://schemas.microsoft.com/office/infopath/2007/PartnerControls"/>
    <ds:schemaRef ds:uri="e136bd33-9de6-474d-8cc2-8866bae40f6b"/>
    <ds:schemaRef ds:uri="3cdece0a-6a9d-460d-873a-e18281a89fc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3117</Words>
  <Characters>18349</Characters>
  <Application>Microsoft Office Word</Application>
  <DocSecurity>4</DocSecurity>
  <Lines>152</Lines>
  <Paragraphs>42</Paragraphs>
  <ScaleCrop>false</ScaleCrop>
  <HeadingPairs>
    <vt:vector size="2" baseType="variant">
      <vt:variant>
        <vt:lpstr>Titre</vt:lpstr>
      </vt:variant>
      <vt:variant>
        <vt:i4>1</vt:i4>
      </vt:variant>
    </vt:vector>
  </HeadingPairs>
  <TitlesOfParts>
    <vt:vector size="1" baseType="lpstr">
      <vt:lpstr/>
    </vt:vector>
  </TitlesOfParts>
  <Company>FOD Sociale Zekerheid / SPF Sécurité Sociale</Company>
  <LinksUpToDate>false</LinksUpToDate>
  <CharactersWithSpaces>21424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Tresegnie Daniel</dc:creator>
  <cp:keywords/>
  <dc:description/>
  <cp:lastModifiedBy>Duchenne Véronique</cp:lastModifiedBy>
  <cp:revision>2</cp:revision>
  <cp:lastPrinted>2025-06-19T12:04:00Z</cp:lastPrinted>
  <dcterms:created xsi:type="dcterms:W3CDTF">2025-09-10T08:36:00Z</dcterms:created>
  <dcterms:modified xsi:type="dcterms:W3CDTF">2025-09-10T08:36:00Z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0x0101004C8874E3E951A0468711A2D362542C72</vt:lpwstr>
  </property>
  <property fmtid="{D5CDD505-2E9C-101B-9397-08002B2CF9AE}" pid="3" name="MediaServiceImageTags">
    <vt:lpwstr/>
  </property>
</Properties>
</file>